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5DFE" w:rsidRDefault="00D55DFE" w:rsidP="002153D2">
      <w:pPr>
        <w:bidi/>
        <w:spacing w:line="240" w:lineRule="auto"/>
        <w:jc w:val="center"/>
        <w:rPr>
          <w:rFonts w:cs="B Titr"/>
          <w:b/>
          <w:bCs/>
          <w:sz w:val="28"/>
          <w:szCs w:val="28"/>
          <w:rtl/>
          <w:lang w:bidi="fa-IR"/>
        </w:rPr>
      </w:pPr>
      <w:r>
        <w:rPr>
          <w:rFonts w:cs="B Titr" w:hint="cs"/>
          <w:b/>
          <w:bCs/>
          <w:sz w:val="28"/>
          <w:szCs w:val="28"/>
          <w:rtl/>
          <w:lang w:bidi="fa-IR"/>
        </w:rPr>
        <w:t xml:space="preserve">بررسی </w:t>
      </w:r>
      <w:r w:rsidR="006F2501">
        <w:rPr>
          <w:rFonts w:cs="B Titr" w:hint="cs"/>
          <w:b/>
          <w:bCs/>
          <w:sz w:val="28"/>
          <w:szCs w:val="28"/>
          <w:rtl/>
          <w:lang w:bidi="fa-IR"/>
        </w:rPr>
        <w:t xml:space="preserve">میزان </w:t>
      </w:r>
      <w:r w:rsidR="00F639F2">
        <w:rPr>
          <w:rFonts w:cs="B Titr" w:hint="cs"/>
          <w:b/>
          <w:bCs/>
          <w:sz w:val="28"/>
          <w:szCs w:val="28"/>
          <w:rtl/>
          <w:lang w:bidi="fa-IR"/>
        </w:rPr>
        <w:t>اثر</w:t>
      </w:r>
      <w:r>
        <w:rPr>
          <w:rFonts w:cs="B Titr" w:hint="cs"/>
          <w:b/>
          <w:bCs/>
          <w:sz w:val="28"/>
          <w:szCs w:val="28"/>
          <w:rtl/>
          <w:lang w:bidi="fa-IR"/>
        </w:rPr>
        <w:t xml:space="preserve"> </w:t>
      </w:r>
      <w:r w:rsidR="00195E4C">
        <w:rPr>
          <w:rFonts w:cs="B Titr" w:hint="cs"/>
          <w:b/>
          <w:bCs/>
          <w:sz w:val="28"/>
          <w:szCs w:val="28"/>
          <w:rtl/>
          <w:lang w:bidi="fa-IR"/>
        </w:rPr>
        <w:t>عناصر</w:t>
      </w:r>
      <w:r>
        <w:rPr>
          <w:rFonts w:cs="B Titr" w:hint="cs"/>
          <w:b/>
          <w:bCs/>
          <w:sz w:val="28"/>
          <w:szCs w:val="28"/>
          <w:rtl/>
          <w:lang w:bidi="fa-IR"/>
        </w:rPr>
        <w:t xml:space="preserve"> پرکاربرد در ساخت بازی</w:t>
      </w:r>
      <w:r w:rsidR="006B63BC">
        <w:rPr>
          <w:rFonts w:hint="cs"/>
          <w:lang w:bidi="fa-IR"/>
        </w:rPr>
        <w:t>‌</w:t>
      </w:r>
      <w:r>
        <w:rPr>
          <w:rFonts w:cs="B Titr" w:hint="cs"/>
          <w:b/>
          <w:bCs/>
          <w:sz w:val="28"/>
          <w:szCs w:val="28"/>
          <w:rtl/>
          <w:lang w:bidi="fa-IR"/>
        </w:rPr>
        <w:t>های دانستی تصویری با استفاده از</w:t>
      </w:r>
    </w:p>
    <w:p w:rsidR="00986AA9" w:rsidRDefault="00D55DFE" w:rsidP="00355BF3">
      <w:pPr>
        <w:bidi/>
        <w:spacing w:line="240" w:lineRule="auto"/>
        <w:jc w:val="center"/>
        <w:rPr>
          <w:rFonts w:cs="B Titr"/>
          <w:b/>
          <w:bCs/>
          <w:sz w:val="28"/>
          <w:szCs w:val="28"/>
          <w:rtl/>
          <w:lang w:bidi="fa-IR"/>
        </w:rPr>
      </w:pPr>
      <w:r>
        <w:rPr>
          <w:rFonts w:cs="B Titr" w:hint="cs"/>
          <w:b/>
          <w:bCs/>
          <w:sz w:val="28"/>
          <w:szCs w:val="28"/>
          <w:rtl/>
          <w:lang w:bidi="fa-IR"/>
        </w:rPr>
        <w:t xml:space="preserve">تحلیل </w:t>
      </w:r>
      <w:r w:rsidR="00510F15">
        <w:rPr>
          <w:rFonts w:cs="B Titr" w:hint="cs"/>
          <w:b/>
          <w:bCs/>
          <w:sz w:val="28"/>
          <w:szCs w:val="28"/>
          <w:rtl/>
          <w:lang w:bidi="fa-IR"/>
        </w:rPr>
        <w:t xml:space="preserve">اطلاعات </w:t>
      </w:r>
      <w:r>
        <w:rPr>
          <w:rFonts w:cs="B Titr" w:hint="cs"/>
          <w:b/>
          <w:bCs/>
          <w:sz w:val="28"/>
          <w:szCs w:val="28"/>
          <w:rtl/>
          <w:lang w:bidi="fa-IR"/>
        </w:rPr>
        <w:t>رفتار</w:t>
      </w:r>
      <w:r w:rsidR="00510F15">
        <w:rPr>
          <w:rFonts w:cs="B Titr" w:hint="cs"/>
          <w:b/>
          <w:bCs/>
          <w:sz w:val="28"/>
          <w:szCs w:val="28"/>
          <w:rtl/>
          <w:lang w:bidi="fa-IR"/>
        </w:rPr>
        <w:t>ی</w:t>
      </w:r>
      <w:r>
        <w:rPr>
          <w:rFonts w:cs="B Titr" w:hint="cs"/>
          <w:b/>
          <w:bCs/>
          <w:sz w:val="28"/>
          <w:szCs w:val="28"/>
          <w:rtl/>
          <w:lang w:bidi="fa-IR"/>
        </w:rPr>
        <w:t xml:space="preserve"> کاربران</w:t>
      </w:r>
    </w:p>
    <w:p w:rsidR="00510F15" w:rsidRDefault="002207DB" w:rsidP="002153D2">
      <w:pPr>
        <w:bidi/>
        <w:spacing w:line="240" w:lineRule="auto"/>
        <w:jc w:val="center"/>
        <w:rPr>
          <w:rFonts w:cs="B Zar"/>
          <w:b/>
          <w:bCs/>
          <w:sz w:val="28"/>
          <w:szCs w:val="28"/>
          <w:vertAlign w:val="superscript"/>
          <w:rtl/>
          <w:lang w:bidi="fa-IR"/>
        </w:rPr>
      </w:pPr>
      <w:r>
        <w:rPr>
          <w:rFonts w:cs="B Zar" w:hint="cs"/>
          <w:b/>
          <w:bCs/>
          <w:sz w:val="28"/>
          <w:szCs w:val="28"/>
          <w:rtl/>
          <w:lang w:bidi="fa-IR"/>
        </w:rPr>
        <w:t>فرشاد آقاداود</w:t>
      </w:r>
      <w:r w:rsidR="00E70059">
        <w:rPr>
          <w:rFonts w:cs="B Zar" w:hint="cs"/>
          <w:b/>
          <w:bCs/>
          <w:sz w:val="28"/>
          <w:szCs w:val="28"/>
          <w:vertAlign w:val="superscript"/>
          <w:rtl/>
          <w:lang w:bidi="fa-IR"/>
        </w:rPr>
        <w:t xml:space="preserve">*1 </w:t>
      </w:r>
      <w:r w:rsidR="00510F15" w:rsidRPr="00510F15">
        <w:rPr>
          <w:rFonts w:cs="B Zar" w:hint="cs"/>
          <w:b/>
          <w:bCs/>
          <w:sz w:val="28"/>
          <w:szCs w:val="28"/>
          <w:rtl/>
          <w:lang w:bidi="fa-IR"/>
        </w:rPr>
        <w:t xml:space="preserve">، </w:t>
      </w:r>
      <w:r>
        <w:rPr>
          <w:rFonts w:cs="B Zar" w:hint="cs"/>
          <w:b/>
          <w:bCs/>
          <w:sz w:val="28"/>
          <w:szCs w:val="28"/>
          <w:rtl/>
          <w:lang w:bidi="fa-IR"/>
        </w:rPr>
        <w:t>افسانه فاطمی</w:t>
      </w:r>
      <w:r w:rsidR="00E70059">
        <w:rPr>
          <w:rFonts w:cs="B Zar" w:hint="cs"/>
          <w:b/>
          <w:bCs/>
          <w:sz w:val="28"/>
          <w:szCs w:val="28"/>
          <w:vertAlign w:val="superscript"/>
          <w:rtl/>
          <w:lang w:bidi="fa-IR"/>
        </w:rPr>
        <w:t>**2</w:t>
      </w:r>
    </w:p>
    <w:p w:rsidR="00E70059" w:rsidRDefault="00E70059" w:rsidP="002153D2">
      <w:pPr>
        <w:bidi/>
        <w:spacing w:line="240" w:lineRule="auto"/>
        <w:jc w:val="center"/>
        <w:rPr>
          <w:rFonts w:cs="B Zar"/>
          <w:b/>
          <w:bCs/>
          <w:sz w:val="24"/>
          <w:szCs w:val="24"/>
          <w:lang w:bidi="fa-IR"/>
        </w:rPr>
      </w:pPr>
      <w:r w:rsidRPr="00E70059">
        <w:rPr>
          <w:rFonts w:cs="B Zar" w:hint="cs"/>
          <w:b/>
          <w:bCs/>
          <w:sz w:val="24"/>
          <w:szCs w:val="24"/>
          <w:rtl/>
          <w:lang w:bidi="fa-IR"/>
        </w:rPr>
        <w:t xml:space="preserve">1- </w:t>
      </w:r>
      <w:r w:rsidR="002207DB">
        <w:rPr>
          <w:rFonts w:cs="B Zar" w:hint="cs"/>
          <w:b/>
          <w:bCs/>
          <w:sz w:val="24"/>
          <w:szCs w:val="24"/>
          <w:rtl/>
          <w:lang w:bidi="fa-IR"/>
        </w:rPr>
        <w:t>دانشجوی کارشناسی ارشد رشته مهندسی نرم</w:t>
      </w:r>
      <w:r w:rsidR="006B63BC">
        <w:rPr>
          <w:rFonts w:hint="cs"/>
        </w:rPr>
        <w:t>‌‌</w:t>
      </w:r>
      <w:r w:rsidR="002207DB">
        <w:rPr>
          <w:rFonts w:cs="B Zar" w:hint="cs"/>
          <w:b/>
          <w:bCs/>
          <w:sz w:val="24"/>
          <w:szCs w:val="24"/>
          <w:rtl/>
          <w:lang w:bidi="fa-IR"/>
        </w:rPr>
        <w:t xml:space="preserve">افزار ، دانشگاه اصفهان  </w:t>
      </w:r>
    </w:p>
    <w:p w:rsidR="00104E28" w:rsidRPr="00133B3F" w:rsidRDefault="002207DB" w:rsidP="002207DB">
      <w:pPr>
        <w:bidi/>
        <w:spacing w:line="240" w:lineRule="auto"/>
        <w:jc w:val="center"/>
        <w:rPr>
          <w:rFonts w:asciiTheme="majorBidi" w:hAnsiTheme="majorBidi" w:cstheme="majorBidi"/>
          <w:sz w:val="20"/>
          <w:szCs w:val="20"/>
        </w:rPr>
      </w:pPr>
      <w:r w:rsidRPr="00133B3F">
        <w:rPr>
          <w:rFonts w:asciiTheme="majorBidi" w:hAnsiTheme="majorBidi" w:cstheme="majorBidi"/>
          <w:sz w:val="20"/>
          <w:szCs w:val="20"/>
        </w:rPr>
        <w:t>stu.farshad@gmail.com</w:t>
      </w:r>
    </w:p>
    <w:p w:rsidR="00104E28" w:rsidRDefault="00104E28" w:rsidP="002153D2">
      <w:pPr>
        <w:bidi/>
        <w:spacing w:line="240" w:lineRule="auto"/>
        <w:jc w:val="center"/>
        <w:rPr>
          <w:rFonts w:cs="B Zar"/>
          <w:b/>
          <w:bCs/>
          <w:sz w:val="24"/>
          <w:szCs w:val="24"/>
          <w:rtl/>
          <w:lang w:bidi="fa-IR"/>
        </w:rPr>
      </w:pPr>
      <w:r>
        <w:rPr>
          <w:rFonts w:cs="B Zar" w:hint="cs"/>
          <w:b/>
          <w:bCs/>
          <w:sz w:val="24"/>
          <w:szCs w:val="24"/>
          <w:rtl/>
          <w:lang w:bidi="fa-IR"/>
        </w:rPr>
        <w:t xml:space="preserve">2- </w:t>
      </w:r>
      <w:r w:rsidR="002207DB" w:rsidRPr="00E70059">
        <w:rPr>
          <w:rFonts w:cs="B Zar" w:hint="cs"/>
          <w:b/>
          <w:bCs/>
          <w:sz w:val="24"/>
          <w:szCs w:val="24"/>
          <w:rtl/>
          <w:lang w:bidi="fa-IR"/>
        </w:rPr>
        <w:t>استادیار ، گروه مهندس</w:t>
      </w:r>
      <w:r w:rsidR="002207DB">
        <w:rPr>
          <w:rFonts w:cs="B Zar" w:hint="cs"/>
          <w:b/>
          <w:bCs/>
          <w:sz w:val="24"/>
          <w:szCs w:val="24"/>
          <w:rtl/>
          <w:lang w:bidi="fa-IR"/>
        </w:rPr>
        <w:t>ی نرم</w:t>
      </w:r>
      <w:r w:rsidR="006B63BC">
        <w:rPr>
          <w:rFonts w:cs="B Zar" w:hint="cs"/>
          <w:b/>
          <w:bCs/>
          <w:sz w:val="24"/>
          <w:szCs w:val="24"/>
          <w:lang w:bidi="fa-IR"/>
        </w:rPr>
        <w:t>‌</w:t>
      </w:r>
      <w:r w:rsidR="002207DB">
        <w:rPr>
          <w:rFonts w:cs="B Zar" w:hint="cs"/>
          <w:b/>
          <w:bCs/>
          <w:sz w:val="24"/>
          <w:szCs w:val="24"/>
          <w:rtl/>
          <w:lang w:bidi="fa-IR"/>
        </w:rPr>
        <w:t>افزار ، دانشگاه اصفهان</w:t>
      </w:r>
    </w:p>
    <w:p w:rsidR="002153D2" w:rsidRPr="00133B3F" w:rsidRDefault="002207DB" w:rsidP="00CE3DC1">
      <w:pPr>
        <w:bidi/>
        <w:spacing w:after="0" w:line="240" w:lineRule="auto"/>
        <w:jc w:val="center"/>
        <w:rPr>
          <w:rFonts w:asciiTheme="majorBidi" w:hAnsiTheme="majorBidi" w:cstheme="majorBidi"/>
          <w:sz w:val="20"/>
          <w:szCs w:val="20"/>
          <w:rtl/>
        </w:rPr>
      </w:pPr>
      <w:r w:rsidRPr="00133B3F">
        <w:rPr>
          <w:rFonts w:asciiTheme="majorBidi" w:hAnsiTheme="majorBidi" w:cstheme="majorBidi"/>
          <w:sz w:val="20"/>
          <w:szCs w:val="20"/>
        </w:rPr>
        <w:t>a_fatemi@eng.ui.ac.ir</w:t>
      </w:r>
    </w:p>
    <w:p w:rsidR="002207DB" w:rsidRPr="00CE3DC1" w:rsidRDefault="002207DB" w:rsidP="00CE3DC1">
      <w:pPr>
        <w:bidi/>
        <w:spacing w:after="0" w:line="240" w:lineRule="auto"/>
        <w:jc w:val="center"/>
        <w:rPr>
          <w:sz w:val="18"/>
          <w:szCs w:val="18"/>
        </w:rPr>
      </w:pPr>
    </w:p>
    <w:p w:rsidR="00CE3DC1" w:rsidRDefault="00CE3DC1" w:rsidP="00CE3DC1">
      <w:pPr>
        <w:bidi/>
        <w:spacing w:after="0" w:line="240" w:lineRule="auto"/>
        <w:rPr>
          <w:rFonts w:cs="B Titr"/>
          <w:b/>
          <w:bCs/>
          <w:sz w:val="24"/>
          <w:szCs w:val="24"/>
          <w:lang w:bidi="fa-IR"/>
        </w:rPr>
      </w:pPr>
    </w:p>
    <w:p w:rsidR="002153D2" w:rsidRPr="00320BD2" w:rsidRDefault="002153D2" w:rsidP="00CE3DC1">
      <w:pPr>
        <w:bidi/>
        <w:spacing w:after="0" w:line="240" w:lineRule="auto"/>
        <w:rPr>
          <w:rFonts w:cs="B Titr"/>
          <w:b/>
          <w:bCs/>
          <w:sz w:val="24"/>
          <w:szCs w:val="24"/>
          <w:lang w:bidi="fa-IR"/>
        </w:rPr>
      </w:pPr>
      <w:r w:rsidRPr="00320BD2">
        <w:rPr>
          <w:rFonts w:cs="B Titr" w:hint="cs"/>
          <w:b/>
          <w:bCs/>
          <w:sz w:val="24"/>
          <w:szCs w:val="24"/>
          <w:rtl/>
          <w:lang w:bidi="fa-IR"/>
        </w:rPr>
        <w:t>چکیده</w:t>
      </w:r>
    </w:p>
    <w:p w:rsidR="002153D2" w:rsidRDefault="00195E4C" w:rsidP="00133B3F">
      <w:pPr>
        <w:bidi/>
        <w:spacing w:after="0" w:line="240" w:lineRule="auto"/>
        <w:jc w:val="both"/>
        <w:rPr>
          <w:rFonts w:cs="B Mitra"/>
          <w:sz w:val="26"/>
          <w:szCs w:val="26"/>
          <w:rtl/>
          <w:lang w:bidi="fa-IR"/>
        </w:rPr>
      </w:pPr>
      <w:r w:rsidRPr="00195E4C">
        <w:rPr>
          <w:rFonts w:cs="B Mitra" w:hint="cs"/>
          <w:sz w:val="26"/>
          <w:szCs w:val="26"/>
          <w:rtl/>
          <w:lang w:bidi="fa-IR"/>
        </w:rPr>
        <w:t xml:space="preserve">امروزه </w:t>
      </w:r>
      <w:r>
        <w:rPr>
          <w:rFonts w:cs="B Mitra" w:hint="cs"/>
          <w:sz w:val="26"/>
          <w:szCs w:val="26"/>
          <w:rtl/>
          <w:lang w:bidi="fa-IR"/>
        </w:rPr>
        <w:t>بازی</w:t>
      </w:r>
      <w:r w:rsidR="006B63BC">
        <w:rPr>
          <w:rFonts w:cs="B Mitra" w:hint="cs"/>
          <w:sz w:val="26"/>
          <w:szCs w:val="26"/>
          <w:lang w:bidi="fa-IR"/>
        </w:rPr>
        <w:t>‌</w:t>
      </w:r>
      <w:r>
        <w:rPr>
          <w:rFonts w:cs="B Mitra" w:hint="cs"/>
          <w:sz w:val="26"/>
          <w:szCs w:val="26"/>
          <w:rtl/>
          <w:lang w:bidi="fa-IR"/>
        </w:rPr>
        <w:t>های رایانه</w:t>
      </w:r>
      <w:r w:rsidR="006B63BC">
        <w:rPr>
          <w:rFonts w:cs="B Mitra" w:hint="cs"/>
          <w:sz w:val="26"/>
          <w:szCs w:val="26"/>
          <w:lang w:bidi="fa-IR"/>
        </w:rPr>
        <w:t>‌</w:t>
      </w:r>
      <w:r>
        <w:rPr>
          <w:rFonts w:cs="B Mitra" w:hint="cs"/>
          <w:sz w:val="26"/>
          <w:szCs w:val="26"/>
          <w:rtl/>
          <w:lang w:bidi="fa-IR"/>
        </w:rPr>
        <w:t>ای به صنعتی درخور توجه تبدیل شده</w:t>
      </w:r>
      <w:r w:rsidR="006B63BC">
        <w:rPr>
          <w:rFonts w:cs="B Mitra" w:hint="cs"/>
          <w:sz w:val="26"/>
          <w:szCs w:val="26"/>
          <w:lang w:bidi="fa-IR"/>
        </w:rPr>
        <w:t>‌</w:t>
      </w:r>
      <w:r>
        <w:rPr>
          <w:rFonts w:cs="B Mitra" w:hint="cs"/>
          <w:sz w:val="26"/>
          <w:szCs w:val="26"/>
          <w:rtl/>
          <w:lang w:bidi="fa-IR"/>
        </w:rPr>
        <w:t>اند و با صنایع بزرگی که قدمتی طولانی دارند نظیر فیلم، سینما و موسیقی قابلیت رقابت دارند.</w:t>
      </w:r>
      <w:r w:rsidRPr="00195E4C">
        <w:rPr>
          <w:rFonts w:cs="B Mitra" w:hint="cs"/>
          <w:sz w:val="26"/>
          <w:szCs w:val="26"/>
          <w:rtl/>
          <w:lang w:bidi="fa-IR"/>
        </w:rPr>
        <w:t xml:space="preserve"> </w:t>
      </w:r>
      <w:r>
        <w:rPr>
          <w:rFonts w:cs="B Mitra" w:hint="cs"/>
          <w:sz w:val="26"/>
          <w:szCs w:val="26"/>
          <w:rtl/>
          <w:lang w:bidi="fa-IR"/>
        </w:rPr>
        <w:t>در این بین بازی</w:t>
      </w:r>
      <w:r w:rsidR="006B63BC">
        <w:rPr>
          <w:rFonts w:cs="B Mitra" w:hint="cs"/>
          <w:sz w:val="26"/>
          <w:szCs w:val="26"/>
          <w:lang w:bidi="fa-IR"/>
        </w:rPr>
        <w:t>‌</w:t>
      </w:r>
      <w:r>
        <w:rPr>
          <w:rFonts w:cs="B Mitra" w:hint="cs"/>
          <w:sz w:val="26"/>
          <w:szCs w:val="26"/>
          <w:rtl/>
          <w:lang w:bidi="fa-IR"/>
        </w:rPr>
        <w:t>های موبایل به دلیل در</w:t>
      </w:r>
      <w:r w:rsidR="006B63BC">
        <w:rPr>
          <w:rFonts w:cs="B Mitra" w:hint="cs"/>
          <w:sz w:val="26"/>
          <w:szCs w:val="26"/>
          <w:lang w:bidi="fa-IR"/>
        </w:rPr>
        <w:t>‌</w:t>
      </w:r>
      <w:r>
        <w:rPr>
          <w:rFonts w:cs="B Mitra" w:hint="cs"/>
          <w:sz w:val="26"/>
          <w:szCs w:val="26"/>
          <w:rtl/>
          <w:lang w:bidi="fa-IR"/>
        </w:rPr>
        <w:t>دسترس</w:t>
      </w:r>
      <w:r w:rsidR="006B63BC">
        <w:rPr>
          <w:rFonts w:cs="B Mitra" w:hint="cs"/>
          <w:sz w:val="26"/>
          <w:szCs w:val="26"/>
          <w:lang w:bidi="fa-IR"/>
        </w:rPr>
        <w:t>‌</w:t>
      </w:r>
      <w:r w:rsidR="006B63BC">
        <w:rPr>
          <w:rFonts w:cs="B Mitra" w:hint="cs"/>
          <w:sz w:val="26"/>
          <w:szCs w:val="26"/>
          <w:rtl/>
          <w:lang w:bidi="fa-IR"/>
        </w:rPr>
        <w:t xml:space="preserve"> </w:t>
      </w:r>
      <w:r>
        <w:rPr>
          <w:rFonts w:cs="B Mitra" w:hint="cs"/>
          <w:sz w:val="26"/>
          <w:szCs w:val="26"/>
          <w:rtl/>
          <w:lang w:bidi="fa-IR"/>
        </w:rPr>
        <w:t>بودن بیشتر، سادگی و راحتی بازی</w:t>
      </w:r>
      <w:r w:rsidR="006B63BC">
        <w:rPr>
          <w:rFonts w:cs="B Mitra" w:hint="cs"/>
          <w:sz w:val="26"/>
          <w:szCs w:val="26"/>
          <w:lang w:bidi="fa-IR"/>
        </w:rPr>
        <w:t>‌</w:t>
      </w:r>
      <w:r>
        <w:rPr>
          <w:rFonts w:cs="B Mitra" w:hint="cs"/>
          <w:sz w:val="26"/>
          <w:szCs w:val="26"/>
          <w:rtl/>
          <w:lang w:bidi="fa-IR"/>
        </w:rPr>
        <w:t>ها طیف بیشتری از مخاطبان را به خود جذب کرده</w:t>
      </w:r>
      <w:r w:rsidR="005A21D5">
        <w:rPr>
          <w:rFonts w:cs="B Mitra"/>
          <w:sz w:val="26"/>
          <w:szCs w:val="26"/>
          <w:rtl/>
          <w:lang w:bidi="fa-IR"/>
        </w:rPr>
        <w:softHyphen/>
      </w:r>
      <w:r w:rsidR="005A21D5">
        <w:rPr>
          <w:rFonts w:cs="B Mitra" w:hint="cs"/>
          <w:sz w:val="26"/>
          <w:szCs w:val="26"/>
          <w:rtl/>
          <w:lang w:bidi="fa-IR"/>
        </w:rPr>
        <w:t>اند</w:t>
      </w:r>
      <w:r>
        <w:rPr>
          <w:rFonts w:cs="B Mitra" w:hint="cs"/>
          <w:sz w:val="26"/>
          <w:szCs w:val="26"/>
          <w:rtl/>
          <w:lang w:bidi="fa-IR"/>
        </w:rPr>
        <w:t>. در این مقاله یکی از این سبک بازی</w:t>
      </w:r>
      <w:r w:rsidR="006B63BC">
        <w:rPr>
          <w:rFonts w:cs="B Mitra"/>
          <w:sz w:val="26"/>
          <w:szCs w:val="26"/>
          <w:rtl/>
          <w:lang w:bidi="fa-IR"/>
        </w:rPr>
        <w:softHyphen/>
      </w:r>
      <w:r>
        <w:rPr>
          <w:rFonts w:cs="B Mitra" w:hint="cs"/>
          <w:sz w:val="26"/>
          <w:szCs w:val="26"/>
          <w:rtl/>
          <w:lang w:bidi="fa-IR"/>
        </w:rPr>
        <w:t>ها یعنی دانستن مفاهیم در دل تصاویر مورد بررسی قرار می</w:t>
      </w:r>
      <w:r w:rsidR="006B63BC">
        <w:rPr>
          <w:rFonts w:cs="B Mitra"/>
          <w:sz w:val="26"/>
          <w:szCs w:val="26"/>
          <w:rtl/>
          <w:lang w:bidi="fa-IR"/>
        </w:rPr>
        <w:softHyphen/>
      </w:r>
      <w:r>
        <w:rPr>
          <w:rFonts w:cs="B Mitra" w:hint="cs"/>
          <w:sz w:val="26"/>
          <w:szCs w:val="26"/>
          <w:rtl/>
          <w:lang w:bidi="fa-IR"/>
        </w:rPr>
        <w:t xml:space="preserve">گیرد تا به کمک تحلیل رفتار کاربران تاثیر برخی عناصر پرکاربرد در </w:t>
      </w:r>
      <w:r w:rsidR="006A7546">
        <w:rPr>
          <w:rFonts w:cs="B Mitra" w:hint="cs"/>
          <w:sz w:val="26"/>
          <w:szCs w:val="26"/>
          <w:rtl/>
          <w:lang w:bidi="fa-IR"/>
        </w:rPr>
        <w:t xml:space="preserve">ساخت </w:t>
      </w:r>
      <w:r>
        <w:rPr>
          <w:rFonts w:cs="B Mitra" w:hint="cs"/>
          <w:sz w:val="26"/>
          <w:szCs w:val="26"/>
          <w:rtl/>
          <w:lang w:bidi="fa-IR"/>
        </w:rPr>
        <w:t>این سبک بازی</w:t>
      </w:r>
      <w:r w:rsidR="006B63BC">
        <w:rPr>
          <w:rFonts w:cs="B Mitra"/>
          <w:sz w:val="26"/>
          <w:szCs w:val="26"/>
          <w:rtl/>
          <w:lang w:bidi="fa-IR"/>
        </w:rPr>
        <w:softHyphen/>
      </w:r>
      <w:r>
        <w:rPr>
          <w:rFonts w:cs="B Mitra" w:hint="cs"/>
          <w:sz w:val="26"/>
          <w:szCs w:val="26"/>
          <w:rtl/>
          <w:lang w:bidi="fa-IR"/>
        </w:rPr>
        <w:t xml:space="preserve">ها </w:t>
      </w:r>
      <w:r w:rsidR="00C20EE1">
        <w:rPr>
          <w:rFonts w:cs="B Mitra" w:hint="cs"/>
          <w:sz w:val="26"/>
          <w:szCs w:val="26"/>
          <w:rtl/>
          <w:lang w:bidi="fa-IR"/>
        </w:rPr>
        <w:t>سنجیده شود</w:t>
      </w:r>
      <w:r>
        <w:rPr>
          <w:rFonts w:cs="B Mitra" w:hint="cs"/>
          <w:sz w:val="26"/>
          <w:szCs w:val="26"/>
          <w:rtl/>
          <w:lang w:bidi="fa-IR"/>
        </w:rPr>
        <w:t xml:space="preserve">. </w:t>
      </w:r>
      <w:r w:rsidR="00397ED9">
        <w:rPr>
          <w:rFonts w:cs="B Mitra" w:hint="cs"/>
          <w:sz w:val="26"/>
          <w:szCs w:val="26"/>
          <w:rtl/>
          <w:lang w:bidi="fa-IR"/>
        </w:rPr>
        <w:t>جامعه آماری این پژوهش کاربرانی از کافه</w:t>
      </w:r>
      <w:r w:rsidR="006B63BC">
        <w:rPr>
          <w:rFonts w:cs="B Mitra"/>
          <w:sz w:val="26"/>
          <w:szCs w:val="26"/>
          <w:rtl/>
          <w:lang w:bidi="fa-IR"/>
        </w:rPr>
        <w:softHyphen/>
      </w:r>
      <w:r w:rsidR="00397ED9">
        <w:rPr>
          <w:rFonts w:cs="B Mitra" w:hint="cs"/>
          <w:sz w:val="26"/>
          <w:szCs w:val="26"/>
          <w:rtl/>
          <w:lang w:bidi="fa-IR"/>
        </w:rPr>
        <w:t>بازار هستند که با مشاهده این بازی اقدام به نصب و کارکردن با آن کرده</w:t>
      </w:r>
      <w:r w:rsidR="006B63BC">
        <w:rPr>
          <w:rFonts w:cs="B Mitra"/>
          <w:sz w:val="26"/>
          <w:szCs w:val="26"/>
          <w:rtl/>
          <w:lang w:bidi="fa-IR"/>
        </w:rPr>
        <w:softHyphen/>
      </w:r>
      <w:r w:rsidR="00397ED9">
        <w:rPr>
          <w:rFonts w:cs="B Mitra" w:hint="cs"/>
          <w:sz w:val="26"/>
          <w:szCs w:val="26"/>
          <w:rtl/>
          <w:lang w:bidi="fa-IR"/>
        </w:rPr>
        <w:t>اند. ابزار جمع</w:t>
      </w:r>
      <w:r w:rsidR="006B63BC">
        <w:rPr>
          <w:rFonts w:cs="B Mitra"/>
          <w:sz w:val="26"/>
          <w:szCs w:val="26"/>
          <w:rtl/>
          <w:lang w:bidi="fa-IR"/>
        </w:rPr>
        <w:softHyphen/>
      </w:r>
      <w:r w:rsidR="00397ED9">
        <w:rPr>
          <w:rFonts w:cs="B Mitra" w:hint="cs"/>
          <w:sz w:val="26"/>
          <w:szCs w:val="26"/>
          <w:rtl/>
          <w:lang w:bidi="fa-IR"/>
        </w:rPr>
        <w:t>آوری اطلاعات از رفتار کاربران بر اساس ثبت رویداد</w:t>
      </w:r>
      <w:r w:rsidR="006B63BC">
        <w:rPr>
          <w:rFonts w:cs="B Mitra"/>
          <w:sz w:val="26"/>
          <w:szCs w:val="26"/>
          <w:rtl/>
          <w:lang w:bidi="fa-IR"/>
        </w:rPr>
        <w:softHyphen/>
      </w:r>
      <w:r w:rsidR="00397ED9">
        <w:rPr>
          <w:rFonts w:cs="B Mitra" w:hint="cs"/>
          <w:sz w:val="26"/>
          <w:szCs w:val="26"/>
          <w:rtl/>
          <w:lang w:bidi="fa-IR"/>
        </w:rPr>
        <w:t>های مهم در کار</w:t>
      </w:r>
      <w:r w:rsidR="006B63BC">
        <w:rPr>
          <w:rFonts w:cs="B Mitra"/>
          <w:sz w:val="26"/>
          <w:szCs w:val="26"/>
          <w:rtl/>
          <w:lang w:bidi="fa-IR"/>
        </w:rPr>
        <w:softHyphen/>
      </w:r>
      <w:r w:rsidR="00397ED9">
        <w:rPr>
          <w:rFonts w:cs="B Mitra" w:hint="cs"/>
          <w:sz w:val="26"/>
          <w:szCs w:val="26"/>
          <w:rtl/>
          <w:lang w:bidi="fa-IR"/>
        </w:rPr>
        <w:t>کردن کاربر با بازی و یکپارچه نگه</w:t>
      </w:r>
      <w:r w:rsidR="006B63BC">
        <w:rPr>
          <w:rFonts w:cs="B Mitra"/>
          <w:sz w:val="26"/>
          <w:szCs w:val="26"/>
          <w:rtl/>
          <w:lang w:bidi="fa-IR"/>
        </w:rPr>
        <w:softHyphen/>
      </w:r>
      <w:r w:rsidR="00397ED9">
        <w:rPr>
          <w:rFonts w:cs="B Mitra" w:hint="cs"/>
          <w:sz w:val="26"/>
          <w:szCs w:val="26"/>
          <w:rtl/>
          <w:lang w:bidi="fa-IR"/>
        </w:rPr>
        <w:t>داشتن اطلاعات کاربران با پایگاه داده به هنگام برقرار</w:t>
      </w:r>
      <w:r w:rsidR="006B63BC">
        <w:rPr>
          <w:rFonts w:cs="B Mitra"/>
          <w:sz w:val="26"/>
          <w:szCs w:val="26"/>
          <w:rtl/>
          <w:lang w:bidi="fa-IR"/>
        </w:rPr>
        <w:softHyphen/>
      </w:r>
      <w:r w:rsidR="00397ED9">
        <w:rPr>
          <w:rFonts w:cs="B Mitra" w:hint="cs"/>
          <w:sz w:val="26"/>
          <w:szCs w:val="26"/>
          <w:rtl/>
          <w:lang w:bidi="fa-IR"/>
        </w:rPr>
        <w:t>شدن ارتباط با سرور بوده است. با توجه به استخراج و تحلیل داده</w:t>
      </w:r>
      <w:r w:rsidR="00CB7575">
        <w:rPr>
          <w:rFonts w:cs="B Mitra"/>
          <w:sz w:val="26"/>
          <w:szCs w:val="26"/>
          <w:rtl/>
          <w:lang w:bidi="fa-IR"/>
        </w:rPr>
        <w:softHyphen/>
      </w:r>
      <w:r w:rsidR="00397ED9">
        <w:rPr>
          <w:rFonts w:cs="B Mitra" w:hint="cs"/>
          <w:sz w:val="26"/>
          <w:szCs w:val="26"/>
          <w:rtl/>
          <w:lang w:bidi="fa-IR"/>
        </w:rPr>
        <w:t xml:space="preserve">ها این نتیجه حاصل شد که </w:t>
      </w:r>
      <w:r w:rsidR="00BB3B93">
        <w:rPr>
          <w:rFonts w:cs="B Mitra" w:hint="cs"/>
          <w:sz w:val="26"/>
          <w:szCs w:val="26"/>
          <w:rtl/>
          <w:lang w:bidi="fa-IR"/>
        </w:rPr>
        <w:t>ایجاد محدودیت نه تنها به ترک بازی توسط کاربر نمی</w:t>
      </w:r>
      <w:r w:rsidR="00CB7575">
        <w:rPr>
          <w:rFonts w:cs="B Mitra"/>
          <w:sz w:val="26"/>
          <w:szCs w:val="26"/>
          <w:rtl/>
          <w:lang w:bidi="fa-IR"/>
        </w:rPr>
        <w:softHyphen/>
      </w:r>
      <w:r w:rsidR="00BB3B93">
        <w:rPr>
          <w:rFonts w:cs="B Mitra" w:hint="cs"/>
          <w:sz w:val="26"/>
          <w:szCs w:val="26"/>
          <w:rtl/>
          <w:lang w:bidi="fa-IR"/>
        </w:rPr>
        <w:t>انجامد بلکه سادگی بیش از حد فرایند</w:t>
      </w:r>
      <w:r w:rsidR="00CB7575">
        <w:rPr>
          <w:rFonts w:cs="B Mitra"/>
          <w:sz w:val="26"/>
          <w:szCs w:val="26"/>
          <w:rtl/>
          <w:lang w:bidi="fa-IR"/>
        </w:rPr>
        <w:softHyphen/>
      </w:r>
      <w:r w:rsidR="00BB3B93">
        <w:rPr>
          <w:rFonts w:cs="B Mitra" w:hint="cs"/>
          <w:sz w:val="26"/>
          <w:szCs w:val="26"/>
          <w:rtl/>
          <w:lang w:bidi="fa-IR"/>
        </w:rPr>
        <w:t>ها برای طی</w:t>
      </w:r>
      <w:r w:rsidR="00CB7575">
        <w:rPr>
          <w:rFonts w:cs="B Mitra"/>
          <w:sz w:val="26"/>
          <w:szCs w:val="26"/>
          <w:rtl/>
          <w:lang w:bidi="fa-IR"/>
        </w:rPr>
        <w:softHyphen/>
      </w:r>
      <w:r w:rsidR="00BB3B93">
        <w:rPr>
          <w:rFonts w:cs="B Mitra" w:hint="cs"/>
          <w:sz w:val="26"/>
          <w:szCs w:val="26"/>
          <w:rtl/>
          <w:lang w:bidi="fa-IR"/>
        </w:rPr>
        <w:t>کردن مسیر بازی ممکن است بر کاهش در</w:t>
      </w:r>
      <w:r w:rsidR="00CB7575">
        <w:rPr>
          <w:rFonts w:cs="B Mitra" w:hint="cs"/>
          <w:sz w:val="26"/>
          <w:szCs w:val="26"/>
          <w:rtl/>
          <w:lang w:bidi="fa-IR"/>
        </w:rPr>
        <w:t>آ</w:t>
      </w:r>
      <w:r w:rsidR="00BB3B93">
        <w:rPr>
          <w:rFonts w:cs="B Mitra" w:hint="cs"/>
          <w:sz w:val="26"/>
          <w:szCs w:val="26"/>
          <w:rtl/>
          <w:lang w:bidi="fa-IR"/>
        </w:rPr>
        <w:t>مد بازی موثر باشد. همین</w:t>
      </w:r>
      <w:r w:rsidR="00CB7575">
        <w:rPr>
          <w:rFonts w:cs="B Mitra"/>
          <w:sz w:val="26"/>
          <w:szCs w:val="26"/>
          <w:rtl/>
          <w:lang w:bidi="fa-IR"/>
        </w:rPr>
        <w:softHyphen/>
      </w:r>
      <w:r w:rsidR="00BB3B93">
        <w:rPr>
          <w:rFonts w:cs="B Mitra" w:hint="cs"/>
          <w:sz w:val="26"/>
          <w:szCs w:val="26"/>
          <w:rtl/>
          <w:lang w:bidi="fa-IR"/>
        </w:rPr>
        <w:t xml:space="preserve">طور موضوع </w:t>
      </w:r>
      <w:r w:rsidR="00BE1554">
        <w:rPr>
          <w:rFonts w:cs="B Mitra" w:hint="cs"/>
          <w:sz w:val="26"/>
          <w:szCs w:val="26"/>
          <w:rtl/>
          <w:lang w:bidi="fa-IR"/>
        </w:rPr>
        <w:t>انتخابی</w:t>
      </w:r>
      <w:r w:rsidR="00BB3B93">
        <w:rPr>
          <w:rFonts w:cs="B Mitra" w:hint="cs"/>
          <w:sz w:val="26"/>
          <w:szCs w:val="26"/>
          <w:rtl/>
          <w:lang w:bidi="fa-IR"/>
        </w:rPr>
        <w:t xml:space="preserve"> در میزان </w:t>
      </w:r>
      <w:r w:rsidR="00BE1554">
        <w:rPr>
          <w:rFonts w:cs="B Mitra" w:hint="cs"/>
          <w:sz w:val="26"/>
          <w:szCs w:val="26"/>
          <w:rtl/>
          <w:lang w:bidi="fa-IR"/>
        </w:rPr>
        <w:t>پیش</w:t>
      </w:r>
      <w:r w:rsidR="00CB7575">
        <w:rPr>
          <w:rFonts w:cs="B Mitra"/>
          <w:sz w:val="26"/>
          <w:szCs w:val="26"/>
          <w:rtl/>
          <w:lang w:bidi="fa-IR"/>
        </w:rPr>
        <w:softHyphen/>
      </w:r>
      <w:r w:rsidR="00BE1554">
        <w:rPr>
          <w:rFonts w:cs="B Mitra" w:hint="cs"/>
          <w:sz w:val="26"/>
          <w:szCs w:val="26"/>
          <w:rtl/>
          <w:lang w:bidi="fa-IR"/>
        </w:rPr>
        <w:t>رفتن کاربران در فرایند بازی موثر است.</w:t>
      </w:r>
    </w:p>
    <w:p w:rsidR="00133B3F" w:rsidRPr="00876C11" w:rsidRDefault="00133B3F" w:rsidP="00133B3F">
      <w:pPr>
        <w:pStyle w:val="BlockText"/>
        <w:bidi/>
        <w:ind w:left="0"/>
        <w:rPr>
          <w:rFonts w:cs="B Zar"/>
          <w:b/>
          <w:bCs/>
          <w:sz w:val="22"/>
          <w:szCs w:val="18"/>
          <w:rtl/>
          <w:lang w:bidi="fa-IR"/>
        </w:rPr>
      </w:pPr>
    </w:p>
    <w:p w:rsidR="00133B3F" w:rsidRPr="00876C11" w:rsidRDefault="00133B3F" w:rsidP="00133B3F">
      <w:pPr>
        <w:pStyle w:val="BlockText"/>
        <w:bidi/>
        <w:ind w:left="0"/>
        <w:rPr>
          <w:rFonts w:cs="B Zar"/>
          <w:b/>
          <w:bCs/>
          <w:sz w:val="22"/>
          <w:szCs w:val="18"/>
          <w:rtl/>
          <w:lang w:val="en-GB" w:bidi="fa-IR"/>
        </w:rPr>
      </w:pPr>
      <w:r w:rsidRPr="00876C11">
        <w:rPr>
          <w:rFonts w:cs="B Zar" w:hint="eastAsia"/>
          <w:b/>
          <w:bCs/>
          <w:sz w:val="22"/>
          <w:szCs w:val="18"/>
          <w:rtl/>
        </w:rPr>
        <w:t>کلمات</w:t>
      </w:r>
      <w:r w:rsidRPr="00876C11">
        <w:rPr>
          <w:rFonts w:cs="B Zar"/>
          <w:b/>
          <w:bCs/>
          <w:sz w:val="22"/>
          <w:szCs w:val="18"/>
          <w:rtl/>
        </w:rPr>
        <w:t xml:space="preserve"> کليدي:</w:t>
      </w:r>
      <w:r w:rsidRPr="00876C11">
        <w:rPr>
          <w:rFonts w:cs="B Zar"/>
          <w:b/>
          <w:bCs/>
          <w:sz w:val="22"/>
          <w:szCs w:val="18"/>
          <w:rtl/>
          <w:lang w:val="en-GB" w:bidi="fa-IR"/>
        </w:rPr>
        <w:t xml:space="preserve"> </w:t>
      </w:r>
      <w:r>
        <w:rPr>
          <w:rFonts w:cs="B Zar" w:hint="cs"/>
          <w:b/>
          <w:bCs/>
          <w:sz w:val="22"/>
          <w:szCs w:val="18"/>
          <w:rtl/>
          <w:lang w:val="en-GB" w:bidi="fa-IR"/>
        </w:rPr>
        <w:t xml:space="preserve"> تحلیل بازی، رفتار کاربران، تحلیل </w:t>
      </w:r>
      <w:r w:rsidR="006B1B72">
        <w:rPr>
          <w:rFonts w:cs="B Zar" w:hint="cs"/>
          <w:b/>
          <w:bCs/>
          <w:sz w:val="22"/>
          <w:szCs w:val="18"/>
          <w:rtl/>
          <w:lang w:val="en-GB" w:bidi="fa-IR"/>
        </w:rPr>
        <w:t>رفتار</w:t>
      </w:r>
      <w:r w:rsidR="00320BD2">
        <w:rPr>
          <w:rFonts w:cs="B Zar" w:hint="cs"/>
          <w:b/>
          <w:bCs/>
          <w:sz w:val="22"/>
          <w:szCs w:val="18"/>
          <w:rtl/>
          <w:lang w:val="en-GB" w:bidi="fa-IR"/>
        </w:rPr>
        <w:t>، بازی</w:t>
      </w:r>
      <w:r w:rsidR="00CB7575">
        <w:rPr>
          <w:rFonts w:cs="B Zar"/>
          <w:b/>
          <w:bCs/>
          <w:sz w:val="22"/>
          <w:szCs w:val="18"/>
          <w:rtl/>
          <w:lang w:val="en-GB" w:bidi="fa-IR"/>
        </w:rPr>
        <w:softHyphen/>
      </w:r>
      <w:r w:rsidR="00320BD2">
        <w:rPr>
          <w:rFonts w:cs="B Zar" w:hint="cs"/>
          <w:b/>
          <w:bCs/>
          <w:sz w:val="22"/>
          <w:szCs w:val="18"/>
          <w:rtl/>
          <w:lang w:val="en-GB" w:bidi="fa-IR"/>
        </w:rPr>
        <w:t>های دانستنی تصویری</w:t>
      </w:r>
      <w:r>
        <w:rPr>
          <w:rFonts w:cs="B Zar" w:hint="cs"/>
          <w:b/>
          <w:bCs/>
          <w:sz w:val="22"/>
          <w:szCs w:val="18"/>
          <w:rtl/>
          <w:lang w:val="en-GB" w:bidi="fa-IR"/>
        </w:rPr>
        <w:t xml:space="preserve"> </w:t>
      </w:r>
    </w:p>
    <w:p w:rsidR="00397ED9" w:rsidRDefault="00397ED9" w:rsidP="00133B3F">
      <w:pPr>
        <w:bidi/>
        <w:spacing w:after="0" w:line="240" w:lineRule="auto"/>
        <w:jc w:val="both"/>
        <w:rPr>
          <w:rFonts w:cs="B Mitra"/>
          <w:sz w:val="18"/>
          <w:szCs w:val="18"/>
          <w:lang w:bidi="fa-IR"/>
        </w:rPr>
      </w:pPr>
    </w:p>
    <w:p w:rsidR="00930EC9" w:rsidRPr="00930EC9" w:rsidRDefault="00930EC9" w:rsidP="00930EC9">
      <w:pPr>
        <w:bidi/>
        <w:spacing w:after="0" w:line="240" w:lineRule="auto"/>
        <w:jc w:val="both"/>
        <w:rPr>
          <w:rFonts w:cs="B Mitra"/>
          <w:sz w:val="18"/>
          <w:szCs w:val="18"/>
          <w:rtl/>
          <w:lang w:bidi="fa-IR"/>
        </w:rPr>
      </w:pPr>
    </w:p>
    <w:p w:rsidR="00E722A7" w:rsidRPr="00320BD2" w:rsidRDefault="00E722A7" w:rsidP="00133B3F">
      <w:pPr>
        <w:bidi/>
        <w:spacing w:after="0" w:line="240" w:lineRule="auto"/>
        <w:rPr>
          <w:rFonts w:cs="B Titr"/>
          <w:sz w:val="24"/>
          <w:szCs w:val="24"/>
          <w:lang w:bidi="fa-IR"/>
        </w:rPr>
      </w:pPr>
      <w:r w:rsidRPr="00320BD2">
        <w:rPr>
          <w:rFonts w:cs="B Titr" w:hint="cs"/>
          <w:sz w:val="24"/>
          <w:szCs w:val="24"/>
          <w:rtl/>
          <w:lang w:bidi="fa-IR"/>
        </w:rPr>
        <w:t>1-مقدمه</w:t>
      </w:r>
    </w:p>
    <w:p w:rsidR="00C9723A" w:rsidRDefault="007A3525" w:rsidP="00C9723A">
      <w:pPr>
        <w:bidi/>
        <w:jc w:val="both"/>
        <w:rPr>
          <w:rFonts w:cs="B Mitra"/>
          <w:sz w:val="26"/>
          <w:szCs w:val="26"/>
          <w:lang w:bidi="fa-IR"/>
        </w:rPr>
      </w:pPr>
      <w:r w:rsidRPr="007A3525">
        <w:rPr>
          <w:rFonts w:cs="B Mitra"/>
          <w:sz w:val="26"/>
          <w:szCs w:val="26"/>
          <w:rtl/>
          <w:lang w:bidi="fa-IR"/>
        </w:rPr>
        <w:t>در سال</w:t>
      </w:r>
      <w:r w:rsidR="00CB7575">
        <w:rPr>
          <w:rFonts w:cs="B Mitra"/>
          <w:sz w:val="26"/>
          <w:szCs w:val="26"/>
          <w:rtl/>
          <w:lang w:bidi="fa-IR"/>
        </w:rPr>
        <w:softHyphen/>
      </w:r>
      <w:r w:rsidRPr="007A3525">
        <w:rPr>
          <w:rFonts w:cs="B Mitra"/>
          <w:sz w:val="26"/>
          <w:szCs w:val="26"/>
          <w:rtl/>
          <w:lang w:bidi="fa-IR"/>
        </w:rPr>
        <w:t>ها</w:t>
      </w:r>
      <w:r w:rsidRPr="007A3525">
        <w:rPr>
          <w:rFonts w:cs="B Mitra" w:hint="cs"/>
          <w:sz w:val="26"/>
          <w:szCs w:val="26"/>
          <w:rtl/>
          <w:lang w:bidi="fa-IR"/>
        </w:rPr>
        <w:t>ی</w:t>
      </w:r>
      <w:r w:rsidRPr="007A3525">
        <w:rPr>
          <w:rFonts w:cs="B Mitra"/>
          <w:sz w:val="26"/>
          <w:szCs w:val="26"/>
          <w:rtl/>
          <w:lang w:bidi="fa-IR"/>
        </w:rPr>
        <w:t xml:space="preserve"> اخ</w:t>
      </w:r>
      <w:r w:rsidRPr="007A3525">
        <w:rPr>
          <w:rFonts w:cs="B Mitra" w:hint="cs"/>
          <w:sz w:val="26"/>
          <w:szCs w:val="26"/>
          <w:rtl/>
          <w:lang w:bidi="fa-IR"/>
        </w:rPr>
        <w:t>ی</w:t>
      </w:r>
      <w:r w:rsidRPr="007A3525">
        <w:rPr>
          <w:rFonts w:cs="B Mitra" w:hint="eastAsia"/>
          <w:sz w:val="26"/>
          <w:szCs w:val="26"/>
          <w:rtl/>
          <w:lang w:bidi="fa-IR"/>
        </w:rPr>
        <w:t>ر</w:t>
      </w:r>
      <w:r w:rsidRPr="007A3525">
        <w:rPr>
          <w:rFonts w:cs="B Mitra"/>
          <w:sz w:val="26"/>
          <w:szCs w:val="26"/>
          <w:rtl/>
          <w:lang w:bidi="fa-IR"/>
        </w:rPr>
        <w:t xml:space="preserve"> اقتصاد مربوط به برنامه</w:t>
      </w:r>
      <w:r w:rsidR="00CB7575">
        <w:rPr>
          <w:rFonts w:cs="B Mitra"/>
          <w:sz w:val="26"/>
          <w:szCs w:val="26"/>
          <w:rtl/>
          <w:lang w:bidi="fa-IR"/>
        </w:rPr>
        <w:softHyphen/>
      </w:r>
      <w:r w:rsidRPr="007A3525">
        <w:rPr>
          <w:rFonts w:cs="B Mitra"/>
          <w:sz w:val="26"/>
          <w:szCs w:val="26"/>
          <w:rtl/>
          <w:lang w:bidi="fa-IR"/>
        </w:rPr>
        <w:t>ها</w:t>
      </w:r>
      <w:r w:rsidRPr="007A3525">
        <w:rPr>
          <w:rFonts w:cs="B Mitra" w:hint="cs"/>
          <w:sz w:val="26"/>
          <w:szCs w:val="26"/>
          <w:rtl/>
          <w:lang w:bidi="fa-IR"/>
        </w:rPr>
        <w:t>ی</w:t>
      </w:r>
      <w:r w:rsidRPr="007A3525">
        <w:rPr>
          <w:rFonts w:cs="B Mitra"/>
          <w:sz w:val="26"/>
          <w:szCs w:val="26"/>
          <w:rtl/>
          <w:lang w:bidi="fa-IR"/>
        </w:rPr>
        <w:t xml:space="preserve"> موبا</w:t>
      </w:r>
      <w:r w:rsidRPr="007A3525">
        <w:rPr>
          <w:rFonts w:cs="B Mitra" w:hint="cs"/>
          <w:sz w:val="26"/>
          <w:szCs w:val="26"/>
          <w:rtl/>
          <w:lang w:bidi="fa-IR"/>
        </w:rPr>
        <w:t>ی</w:t>
      </w:r>
      <w:r w:rsidRPr="007A3525">
        <w:rPr>
          <w:rFonts w:cs="B Mitra" w:hint="eastAsia"/>
          <w:sz w:val="26"/>
          <w:szCs w:val="26"/>
          <w:rtl/>
          <w:lang w:bidi="fa-IR"/>
        </w:rPr>
        <w:t>ل</w:t>
      </w:r>
      <w:r w:rsidRPr="007A3525">
        <w:rPr>
          <w:rFonts w:cs="B Mitra"/>
          <w:sz w:val="26"/>
          <w:szCs w:val="26"/>
          <w:rtl/>
          <w:lang w:bidi="fa-IR"/>
        </w:rPr>
        <w:t xml:space="preserve"> رشد ز</w:t>
      </w:r>
      <w:r w:rsidRPr="007A3525">
        <w:rPr>
          <w:rFonts w:cs="B Mitra" w:hint="cs"/>
          <w:sz w:val="26"/>
          <w:szCs w:val="26"/>
          <w:rtl/>
          <w:lang w:bidi="fa-IR"/>
        </w:rPr>
        <w:t>ی</w:t>
      </w:r>
      <w:r w:rsidRPr="007A3525">
        <w:rPr>
          <w:rFonts w:cs="B Mitra" w:hint="eastAsia"/>
          <w:sz w:val="26"/>
          <w:szCs w:val="26"/>
          <w:rtl/>
          <w:lang w:bidi="fa-IR"/>
        </w:rPr>
        <w:t>اد</w:t>
      </w:r>
      <w:r w:rsidRPr="007A3525">
        <w:rPr>
          <w:rFonts w:cs="B Mitra" w:hint="cs"/>
          <w:sz w:val="26"/>
          <w:szCs w:val="26"/>
          <w:rtl/>
          <w:lang w:bidi="fa-IR"/>
        </w:rPr>
        <w:t>ی</w:t>
      </w:r>
      <w:r w:rsidRPr="007A3525">
        <w:rPr>
          <w:rFonts w:cs="B Mitra"/>
          <w:sz w:val="26"/>
          <w:szCs w:val="26"/>
          <w:rtl/>
          <w:lang w:bidi="fa-IR"/>
        </w:rPr>
        <w:t xml:space="preserve"> کرده است، به طور</w:t>
      </w:r>
      <w:r w:rsidRPr="007A3525">
        <w:rPr>
          <w:rFonts w:cs="B Mitra" w:hint="cs"/>
          <w:sz w:val="26"/>
          <w:szCs w:val="26"/>
          <w:rtl/>
          <w:lang w:bidi="fa-IR"/>
        </w:rPr>
        <w:t>ی</w:t>
      </w:r>
      <w:r w:rsidRPr="007A3525">
        <w:rPr>
          <w:rFonts w:cs="B Mitra"/>
          <w:sz w:val="26"/>
          <w:szCs w:val="26"/>
          <w:rtl/>
          <w:lang w:bidi="fa-IR"/>
        </w:rPr>
        <w:t xml:space="preserve"> که در سال 2015 گردش مال</w:t>
      </w:r>
      <w:r w:rsidRPr="007A3525">
        <w:rPr>
          <w:rFonts w:cs="B Mitra" w:hint="cs"/>
          <w:sz w:val="26"/>
          <w:szCs w:val="26"/>
          <w:rtl/>
          <w:lang w:bidi="fa-IR"/>
        </w:rPr>
        <w:t>ی</w:t>
      </w:r>
      <w:r w:rsidRPr="007A3525">
        <w:rPr>
          <w:rFonts w:cs="B Mitra"/>
          <w:sz w:val="26"/>
          <w:szCs w:val="26"/>
          <w:rtl/>
          <w:lang w:bidi="fa-IR"/>
        </w:rPr>
        <w:t xml:space="preserve"> ا</w:t>
      </w:r>
      <w:r w:rsidRPr="007A3525">
        <w:rPr>
          <w:rFonts w:cs="B Mitra" w:hint="cs"/>
          <w:sz w:val="26"/>
          <w:szCs w:val="26"/>
          <w:rtl/>
          <w:lang w:bidi="fa-IR"/>
        </w:rPr>
        <w:t>ی</w:t>
      </w:r>
      <w:r w:rsidRPr="007A3525">
        <w:rPr>
          <w:rFonts w:cs="B Mitra" w:hint="eastAsia"/>
          <w:sz w:val="26"/>
          <w:szCs w:val="26"/>
          <w:rtl/>
          <w:lang w:bidi="fa-IR"/>
        </w:rPr>
        <w:t>ن</w:t>
      </w:r>
      <w:r w:rsidRPr="007A3525">
        <w:rPr>
          <w:rFonts w:cs="B Mitra"/>
          <w:sz w:val="26"/>
          <w:szCs w:val="26"/>
          <w:rtl/>
          <w:lang w:bidi="fa-IR"/>
        </w:rPr>
        <w:t xml:space="preserve"> صنعت به 51 م</w:t>
      </w:r>
      <w:r w:rsidRPr="007A3525">
        <w:rPr>
          <w:rFonts w:cs="B Mitra" w:hint="cs"/>
          <w:sz w:val="26"/>
          <w:szCs w:val="26"/>
          <w:rtl/>
          <w:lang w:bidi="fa-IR"/>
        </w:rPr>
        <w:t>ی</w:t>
      </w:r>
      <w:r w:rsidRPr="007A3525">
        <w:rPr>
          <w:rFonts w:cs="B Mitra" w:hint="eastAsia"/>
          <w:sz w:val="26"/>
          <w:szCs w:val="26"/>
          <w:rtl/>
          <w:lang w:bidi="fa-IR"/>
        </w:rPr>
        <w:t>ل</w:t>
      </w:r>
      <w:r w:rsidRPr="007A3525">
        <w:rPr>
          <w:rFonts w:cs="B Mitra" w:hint="cs"/>
          <w:sz w:val="26"/>
          <w:szCs w:val="26"/>
          <w:rtl/>
          <w:lang w:bidi="fa-IR"/>
        </w:rPr>
        <w:t>ی</w:t>
      </w:r>
      <w:r w:rsidRPr="007A3525">
        <w:rPr>
          <w:rFonts w:cs="B Mitra" w:hint="eastAsia"/>
          <w:sz w:val="26"/>
          <w:szCs w:val="26"/>
          <w:rtl/>
          <w:lang w:bidi="fa-IR"/>
        </w:rPr>
        <w:t>ارد</w:t>
      </w:r>
      <w:r w:rsidRPr="007A3525">
        <w:rPr>
          <w:rFonts w:cs="B Mitra"/>
          <w:sz w:val="26"/>
          <w:szCs w:val="26"/>
          <w:rtl/>
          <w:lang w:bidi="fa-IR"/>
        </w:rPr>
        <w:t xml:space="preserve"> دلار ن</w:t>
      </w:r>
      <w:r w:rsidRPr="007A3525">
        <w:rPr>
          <w:rFonts w:cs="B Mitra" w:hint="cs"/>
          <w:sz w:val="26"/>
          <w:szCs w:val="26"/>
          <w:rtl/>
          <w:lang w:bidi="fa-IR"/>
        </w:rPr>
        <w:t>ی</w:t>
      </w:r>
      <w:r w:rsidRPr="007A3525">
        <w:rPr>
          <w:rFonts w:cs="B Mitra" w:hint="eastAsia"/>
          <w:sz w:val="26"/>
          <w:szCs w:val="26"/>
          <w:rtl/>
          <w:lang w:bidi="fa-IR"/>
        </w:rPr>
        <w:t>ز</w:t>
      </w:r>
      <w:r w:rsidRPr="007A3525">
        <w:rPr>
          <w:rFonts w:cs="B Mitra"/>
          <w:sz w:val="26"/>
          <w:szCs w:val="26"/>
          <w:rtl/>
          <w:lang w:bidi="fa-IR"/>
        </w:rPr>
        <w:t xml:space="preserve"> رس</w:t>
      </w:r>
      <w:r w:rsidRPr="007A3525">
        <w:rPr>
          <w:rFonts w:cs="B Mitra" w:hint="cs"/>
          <w:sz w:val="26"/>
          <w:szCs w:val="26"/>
          <w:rtl/>
          <w:lang w:bidi="fa-IR"/>
        </w:rPr>
        <w:t>ی</w:t>
      </w:r>
      <w:r w:rsidRPr="007A3525">
        <w:rPr>
          <w:rFonts w:cs="B Mitra" w:hint="eastAsia"/>
          <w:sz w:val="26"/>
          <w:szCs w:val="26"/>
          <w:rtl/>
          <w:lang w:bidi="fa-IR"/>
        </w:rPr>
        <w:t>ده</w:t>
      </w:r>
      <w:r w:rsidRPr="007A3525">
        <w:rPr>
          <w:rFonts w:cs="B Mitra"/>
          <w:sz w:val="26"/>
          <w:szCs w:val="26"/>
          <w:rtl/>
          <w:lang w:bidi="fa-IR"/>
        </w:rPr>
        <w:t xml:space="preserve"> است. پ</w:t>
      </w:r>
      <w:r w:rsidRPr="007A3525">
        <w:rPr>
          <w:rFonts w:cs="B Mitra" w:hint="cs"/>
          <w:sz w:val="26"/>
          <w:szCs w:val="26"/>
          <w:rtl/>
          <w:lang w:bidi="fa-IR"/>
        </w:rPr>
        <w:t>ی</w:t>
      </w:r>
      <w:r w:rsidRPr="007A3525">
        <w:rPr>
          <w:rFonts w:cs="B Mitra" w:hint="eastAsia"/>
          <w:sz w:val="26"/>
          <w:szCs w:val="26"/>
          <w:rtl/>
          <w:lang w:bidi="fa-IR"/>
        </w:rPr>
        <w:t>ش</w:t>
      </w:r>
      <w:r w:rsidR="00CB7575">
        <w:rPr>
          <w:rFonts w:cs="B Mitra"/>
          <w:sz w:val="26"/>
          <w:szCs w:val="26"/>
          <w:rtl/>
          <w:lang w:bidi="fa-IR"/>
        </w:rPr>
        <w:softHyphen/>
      </w:r>
      <w:r w:rsidRPr="007A3525">
        <w:rPr>
          <w:rFonts w:cs="B Mitra"/>
          <w:sz w:val="26"/>
          <w:szCs w:val="26"/>
          <w:rtl/>
          <w:lang w:bidi="fa-IR"/>
        </w:rPr>
        <w:t>ب</w:t>
      </w:r>
      <w:r w:rsidRPr="007A3525">
        <w:rPr>
          <w:rFonts w:cs="B Mitra" w:hint="cs"/>
          <w:sz w:val="26"/>
          <w:szCs w:val="26"/>
          <w:rtl/>
          <w:lang w:bidi="fa-IR"/>
        </w:rPr>
        <w:t>ی</w:t>
      </w:r>
      <w:r w:rsidRPr="007A3525">
        <w:rPr>
          <w:rFonts w:cs="B Mitra" w:hint="eastAsia"/>
          <w:sz w:val="26"/>
          <w:szCs w:val="26"/>
          <w:rtl/>
          <w:lang w:bidi="fa-IR"/>
        </w:rPr>
        <w:t>ن</w:t>
      </w:r>
      <w:r w:rsidRPr="007A3525">
        <w:rPr>
          <w:rFonts w:cs="B Mitra" w:hint="cs"/>
          <w:sz w:val="26"/>
          <w:szCs w:val="26"/>
          <w:rtl/>
          <w:lang w:bidi="fa-IR"/>
        </w:rPr>
        <w:t>ی</w:t>
      </w:r>
      <w:r w:rsidRPr="007A3525">
        <w:rPr>
          <w:rFonts w:cs="B Mitra"/>
          <w:sz w:val="26"/>
          <w:szCs w:val="26"/>
          <w:rtl/>
          <w:lang w:bidi="fa-IR"/>
        </w:rPr>
        <w:t xml:space="preserve"> م</w:t>
      </w:r>
      <w:r w:rsidRPr="007A3525">
        <w:rPr>
          <w:rFonts w:cs="B Mitra" w:hint="cs"/>
          <w:sz w:val="26"/>
          <w:szCs w:val="26"/>
          <w:rtl/>
          <w:lang w:bidi="fa-IR"/>
        </w:rPr>
        <w:t>ی</w:t>
      </w:r>
      <w:r w:rsidR="00CB7575">
        <w:rPr>
          <w:rFonts w:cs="B Mitra"/>
          <w:sz w:val="26"/>
          <w:szCs w:val="26"/>
          <w:rtl/>
          <w:lang w:bidi="fa-IR"/>
        </w:rPr>
        <w:softHyphen/>
      </w:r>
      <w:r w:rsidRPr="007A3525">
        <w:rPr>
          <w:rFonts w:cs="B Mitra"/>
          <w:sz w:val="26"/>
          <w:szCs w:val="26"/>
          <w:rtl/>
          <w:lang w:bidi="fa-IR"/>
        </w:rPr>
        <w:t>شود رشد ا</w:t>
      </w:r>
      <w:r w:rsidRPr="007A3525">
        <w:rPr>
          <w:rFonts w:cs="B Mitra" w:hint="cs"/>
          <w:sz w:val="26"/>
          <w:szCs w:val="26"/>
          <w:rtl/>
          <w:lang w:bidi="fa-IR"/>
        </w:rPr>
        <w:t>ی</w:t>
      </w:r>
      <w:r w:rsidRPr="007A3525">
        <w:rPr>
          <w:rFonts w:cs="B Mitra" w:hint="eastAsia"/>
          <w:sz w:val="26"/>
          <w:szCs w:val="26"/>
          <w:rtl/>
          <w:lang w:bidi="fa-IR"/>
        </w:rPr>
        <w:t>ن</w:t>
      </w:r>
      <w:r w:rsidRPr="007A3525">
        <w:rPr>
          <w:rFonts w:cs="B Mitra"/>
          <w:sz w:val="26"/>
          <w:szCs w:val="26"/>
          <w:rtl/>
          <w:lang w:bidi="fa-IR"/>
        </w:rPr>
        <w:t xml:space="preserve"> صنعت تا سال 2020، دو برابر ن</w:t>
      </w:r>
      <w:r w:rsidRPr="007A3525">
        <w:rPr>
          <w:rFonts w:cs="B Mitra" w:hint="cs"/>
          <w:sz w:val="26"/>
          <w:szCs w:val="26"/>
          <w:rtl/>
          <w:lang w:bidi="fa-IR"/>
        </w:rPr>
        <w:t>ی</w:t>
      </w:r>
      <w:r w:rsidRPr="007A3525">
        <w:rPr>
          <w:rFonts w:cs="B Mitra" w:hint="eastAsia"/>
          <w:sz w:val="26"/>
          <w:szCs w:val="26"/>
          <w:rtl/>
          <w:lang w:bidi="fa-IR"/>
        </w:rPr>
        <w:t>ز</w:t>
      </w:r>
      <w:r w:rsidRPr="007A3525">
        <w:rPr>
          <w:rFonts w:cs="B Mitra"/>
          <w:sz w:val="26"/>
          <w:szCs w:val="26"/>
          <w:rtl/>
          <w:lang w:bidi="fa-IR"/>
        </w:rPr>
        <w:t xml:space="preserve"> بشود. هم</w:t>
      </w:r>
      <w:r w:rsidRPr="007A3525">
        <w:rPr>
          <w:rFonts w:cs="B Mitra" w:hint="cs"/>
          <w:sz w:val="26"/>
          <w:szCs w:val="26"/>
          <w:rtl/>
          <w:lang w:bidi="fa-IR"/>
        </w:rPr>
        <w:t>ی</w:t>
      </w:r>
      <w:r w:rsidRPr="007A3525">
        <w:rPr>
          <w:rFonts w:cs="B Mitra" w:hint="eastAsia"/>
          <w:sz w:val="26"/>
          <w:szCs w:val="26"/>
          <w:rtl/>
          <w:lang w:bidi="fa-IR"/>
        </w:rPr>
        <w:t>ن</w:t>
      </w:r>
      <w:r w:rsidRPr="007A3525">
        <w:rPr>
          <w:rFonts w:cs="B Mitra"/>
          <w:sz w:val="26"/>
          <w:szCs w:val="26"/>
          <w:rtl/>
          <w:lang w:bidi="fa-IR"/>
        </w:rPr>
        <w:t xml:space="preserve"> موضوع سبب جذاب</w:t>
      </w:r>
      <w:r w:rsidRPr="007A3525">
        <w:rPr>
          <w:rFonts w:cs="B Mitra" w:hint="cs"/>
          <w:sz w:val="26"/>
          <w:szCs w:val="26"/>
          <w:rtl/>
          <w:lang w:bidi="fa-IR"/>
        </w:rPr>
        <w:t>ی</w:t>
      </w:r>
      <w:r w:rsidRPr="007A3525">
        <w:rPr>
          <w:rFonts w:cs="B Mitra" w:hint="eastAsia"/>
          <w:sz w:val="26"/>
          <w:szCs w:val="26"/>
          <w:rtl/>
          <w:lang w:bidi="fa-IR"/>
        </w:rPr>
        <w:t>ت</w:t>
      </w:r>
      <w:r w:rsidRPr="007A3525">
        <w:rPr>
          <w:rFonts w:cs="B Mitra"/>
          <w:sz w:val="26"/>
          <w:szCs w:val="26"/>
          <w:rtl/>
          <w:lang w:bidi="fa-IR"/>
        </w:rPr>
        <w:t xml:space="preserve"> ا</w:t>
      </w:r>
      <w:r w:rsidRPr="007A3525">
        <w:rPr>
          <w:rFonts w:cs="B Mitra" w:hint="cs"/>
          <w:sz w:val="26"/>
          <w:szCs w:val="26"/>
          <w:rtl/>
          <w:lang w:bidi="fa-IR"/>
        </w:rPr>
        <w:t>ی</w:t>
      </w:r>
      <w:r w:rsidRPr="007A3525">
        <w:rPr>
          <w:rFonts w:cs="B Mitra" w:hint="eastAsia"/>
          <w:sz w:val="26"/>
          <w:szCs w:val="26"/>
          <w:rtl/>
          <w:lang w:bidi="fa-IR"/>
        </w:rPr>
        <w:t>ن</w:t>
      </w:r>
      <w:r w:rsidRPr="007A3525">
        <w:rPr>
          <w:rFonts w:cs="B Mitra"/>
          <w:sz w:val="26"/>
          <w:szCs w:val="26"/>
          <w:rtl/>
          <w:lang w:bidi="fa-IR"/>
        </w:rPr>
        <w:t xml:space="preserve"> صنعت برا</w:t>
      </w:r>
      <w:r w:rsidRPr="007A3525">
        <w:rPr>
          <w:rFonts w:cs="B Mitra" w:hint="cs"/>
          <w:sz w:val="26"/>
          <w:szCs w:val="26"/>
          <w:rtl/>
          <w:lang w:bidi="fa-IR"/>
        </w:rPr>
        <w:t>ی</w:t>
      </w:r>
      <w:r w:rsidRPr="007A3525">
        <w:rPr>
          <w:rFonts w:cs="B Mitra"/>
          <w:sz w:val="26"/>
          <w:szCs w:val="26"/>
          <w:rtl/>
          <w:lang w:bidi="fa-IR"/>
        </w:rPr>
        <w:t xml:space="preserve"> توسعه</w:t>
      </w:r>
      <w:r w:rsidR="00CB7575">
        <w:rPr>
          <w:rFonts w:cs="B Mitra"/>
          <w:sz w:val="26"/>
          <w:szCs w:val="26"/>
          <w:rtl/>
          <w:lang w:bidi="fa-IR"/>
        </w:rPr>
        <w:softHyphen/>
      </w:r>
      <w:r w:rsidRPr="007A3525">
        <w:rPr>
          <w:rFonts w:cs="B Mitra"/>
          <w:sz w:val="26"/>
          <w:szCs w:val="26"/>
          <w:rtl/>
          <w:lang w:bidi="fa-IR"/>
        </w:rPr>
        <w:t>دهندگان شده است به طور</w:t>
      </w:r>
      <w:r w:rsidRPr="007A3525">
        <w:rPr>
          <w:rFonts w:cs="B Mitra" w:hint="cs"/>
          <w:sz w:val="26"/>
          <w:szCs w:val="26"/>
          <w:rtl/>
          <w:lang w:bidi="fa-IR"/>
        </w:rPr>
        <w:t>ی</w:t>
      </w:r>
      <w:r w:rsidRPr="007A3525">
        <w:rPr>
          <w:rFonts w:cs="B Mitra"/>
          <w:sz w:val="26"/>
          <w:szCs w:val="26"/>
          <w:rtl/>
          <w:lang w:bidi="fa-IR"/>
        </w:rPr>
        <w:t xml:space="preserve"> که اکنون ب</w:t>
      </w:r>
      <w:r w:rsidRPr="007A3525">
        <w:rPr>
          <w:rFonts w:cs="B Mitra" w:hint="cs"/>
          <w:sz w:val="26"/>
          <w:szCs w:val="26"/>
          <w:rtl/>
          <w:lang w:bidi="fa-IR"/>
        </w:rPr>
        <w:t>ی</w:t>
      </w:r>
      <w:r w:rsidRPr="007A3525">
        <w:rPr>
          <w:rFonts w:cs="B Mitra" w:hint="eastAsia"/>
          <w:sz w:val="26"/>
          <w:szCs w:val="26"/>
          <w:rtl/>
          <w:lang w:bidi="fa-IR"/>
        </w:rPr>
        <w:t>ش</w:t>
      </w:r>
      <w:r w:rsidRPr="007A3525">
        <w:rPr>
          <w:rFonts w:cs="B Mitra"/>
          <w:sz w:val="26"/>
          <w:szCs w:val="26"/>
          <w:rtl/>
          <w:lang w:bidi="fa-IR"/>
        </w:rPr>
        <w:t xml:space="preserve"> از 2 م</w:t>
      </w:r>
      <w:r w:rsidRPr="007A3525">
        <w:rPr>
          <w:rFonts w:cs="B Mitra" w:hint="cs"/>
          <w:sz w:val="26"/>
          <w:szCs w:val="26"/>
          <w:rtl/>
          <w:lang w:bidi="fa-IR"/>
        </w:rPr>
        <w:t>ی</w:t>
      </w:r>
      <w:r w:rsidRPr="007A3525">
        <w:rPr>
          <w:rFonts w:cs="B Mitra" w:hint="eastAsia"/>
          <w:sz w:val="26"/>
          <w:szCs w:val="26"/>
          <w:rtl/>
          <w:lang w:bidi="fa-IR"/>
        </w:rPr>
        <w:t>ل</w:t>
      </w:r>
      <w:r w:rsidRPr="007A3525">
        <w:rPr>
          <w:rFonts w:cs="B Mitra" w:hint="cs"/>
          <w:sz w:val="26"/>
          <w:szCs w:val="26"/>
          <w:rtl/>
          <w:lang w:bidi="fa-IR"/>
        </w:rPr>
        <w:t>ی</w:t>
      </w:r>
      <w:r w:rsidRPr="007A3525">
        <w:rPr>
          <w:rFonts w:cs="B Mitra" w:hint="eastAsia"/>
          <w:sz w:val="26"/>
          <w:szCs w:val="26"/>
          <w:rtl/>
          <w:lang w:bidi="fa-IR"/>
        </w:rPr>
        <w:t>ون</w:t>
      </w:r>
      <w:r w:rsidRPr="007A3525">
        <w:rPr>
          <w:rFonts w:cs="B Mitra"/>
          <w:sz w:val="26"/>
          <w:szCs w:val="26"/>
          <w:rtl/>
          <w:lang w:bidi="fa-IR"/>
        </w:rPr>
        <w:t xml:space="preserve"> توسعه</w:t>
      </w:r>
      <w:r w:rsidR="00CB7575">
        <w:rPr>
          <w:rFonts w:cs="B Mitra"/>
          <w:sz w:val="26"/>
          <w:szCs w:val="26"/>
          <w:rtl/>
          <w:lang w:bidi="fa-IR"/>
        </w:rPr>
        <w:softHyphen/>
      </w:r>
      <w:r w:rsidRPr="007A3525">
        <w:rPr>
          <w:rFonts w:cs="B Mitra"/>
          <w:sz w:val="26"/>
          <w:szCs w:val="26"/>
          <w:rtl/>
          <w:lang w:bidi="fa-IR"/>
        </w:rPr>
        <w:t>دهنده در مارکت</w:t>
      </w:r>
      <w:r w:rsidR="00CB7575">
        <w:rPr>
          <w:rFonts w:cs="B Mitra"/>
          <w:sz w:val="26"/>
          <w:szCs w:val="26"/>
          <w:rtl/>
          <w:lang w:bidi="fa-IR"/>
        </w:rPr>
        <w:softHyphen/>
      </w:r>
      <w:r w:rsidRPr="007A3525">
        <w:rPr>
          <w:rFonts w:cs="B Mitra"/>
          <w:sz w:val="26"/>
          <w:szCs w:val="26"/>
          <w:rtl/>
          <w:lang w:bidi="fa-IR"/>
        </w:rPr>
        <w:t>ها</w:t>
      </w:r>
      <w:r w:rsidRPr="007A3525">
        <w:rPr>
          <w:rFonts w:cs="B Mitra" w:hint="cs"/>
          <w:sz w:val="26"/>
          <w:szCs w:val="26"/>
          <w:rtl/>
          <w:lang w:bidi="fa-IR"/>
        </w:rPr>
        <w:t>ی</w:t>
      </w:r>
      <w:r w:rsidRPr="007A3525">
        <w:rPr>
          <w:rFonts w:cs="B Mitra"/>
          <w:sz w:val="26"/>
          <w:szCs w:val="26"/>
          <w:rtl/>
          <w:lang w:bidi="fa-IR"/>
        </w:rPr>
        <w:t xml:space="preserve"> مربوط به برنامه</w:t>
      </w:r>
      <w:r w:rsidR="00CB7575">
        <w:rPr>
          <w:rFonts w:cs="B Mitra"/>
          <w:sz w:val="26"/>
          <w:szCs w:val="26"/>
          <w:rtl/>
          <w:lang w:bidi="fa-IR"/>
        </w:rPr>
        <w:softHyphen/>
      </w:r>
      <w:r w:rsidRPr="007A3525">
        <w:rPr>
          <w:rFonts w:cs="B Mitra"/>
          <w:sz w:val="26"/>
          <w:szCs w:val="26"/>
          <w:rtl/>
          <w:lang w:bidi="fa-IR"/>
        </w:rPr>
        <w:t>ها</w:t>
      </w:r>
      <w:r w:rsidRPr="007A3525">
        <w:rPr>
          <w:rFonts w:cs="B Mitra" w:hint="cs"/>
          <w:sz w:val="26"/>
          <w:szCs w:val="26"/>
          <w:rtl/>
          <w:lang w:bidi="fa-IR"/>
        </w:rPr>
        <w:t>ی</w:t>
      </w:r>
      <w:r w:rsidRPr="007A3525">
        <w:rPr>
          <w:rFonts w:cs="B Mitra"/>
          <w:sz w:val="26"/>
          <w:szCs w:val="26"/>
          <w:rtl/>
          <w:lang w:bidi="fa-IR"/>
        </w:rPr>
        <w:t xml:space="preserve"> موبا</w:t>
      </w:r>
      <w:r w:rsidRPr="007A3525">
        <w:rPr>
          <w:rFonts w:cs="B Mitra" w:hint="cs"/>
          <w:sz w:val="26"/>
          <w:szCs w:val="26"/>
          <w:rtl/>
          <w:lang w:bidi="fa-IR"/>
        </w:rPr>
        <w:t>ی</w:t>
      </w:r>
      <w:r w:rsidRPr="007A3525">
        <w:rPr>
          <w:rFonts w:cs="B Mitra" w:hint="eastAsia"/>
          <w:sz w:val="26"/>
          <w:szCs w:val="26"/>
          <w:rtl/>
          <w:lang w:bidi="fa-IR"/>
        </w:rPr>
        <w:t>ل</w:t>
      </w:r>
      <w:r w:rsidRPr="007A3525">
        <w:rPr>
          <w:rFonts w:cs="B Mitra"/>
          <w:sz w:val="26"/>
          <w:szCs w:val="26"/>
          <w:rtl/>
          <w:lang w:bidi="fa-IR"/>
        </w:rPr>
        <w:t xml:space="preserve"> مشغول فعال</w:t>
      </w:r>
      <w:r w:rsidRPr="007A3525">
        <w:rPr>
          <w:rFonts w:cs="B Mitra" w:hint="cs"/>
          <w:sz w:val="26"/>
          <w:szCs w:val="26"/>
          <w:rtl/>
          <w:lang w:bidi="fa-IR"/>
        </w:rPr>
        <w:t>ی</w:t>
      </w:r>
      <w:r w:rsidRPr="007A3525">
        <w:rPr>
          <w:rFonts w:cs="B Mitra" w:hint="eastAsia"/>
          <w:sz w:val="26"/>
          <w:szCs w:val="26"/>
          <w:rtl/>
          <w:lang w:bidi="fa-IR"/>
        </w:rPr>
        <w:t>ت</w:t>
      </w:r>
      <w:r w:rsidRPr="007A3525">
        <w:rPr>
          <w:rFonts w:cs="B Mitra"/>
          <w:sz w:val="26"/>
          <w:szCs w:val="26"/>
          <w:rtl/>
          <w:lang w:bidi="fa-IR"/>
        </w:rPr>
        <w:t xml:space="preserve"> ه</w:t>
      </w:r>
      <w:r w:rsidRPr="00C9723A">
        <w:rPr>
          <w:rFonts w:cs="B Mitra"/>
          <w:sz w:val="26"/>
          <w:szCs w:val="26"/>
          <w:rtl/>
          <w:lang w:bidi="fa-IR"/>
        </w:rPr>
        <w:t>ستن</w:t>
      </w:r>
      <w:r w:rsidR="00C9723A" w:rsidRPr="00C9723A">
        <w:rPr>
          <w:rFonts w:cs="B Mitra" w:hint="cs"/>
          <w:sz w:val="26"/>
          <w:szCs w:val="26"/>
          <w:rtl/>
          <w:lang w:bidi="fa-IR"/>
        </w:rPr>
        <w:t>د</w:t>
      </w:r>
      <w:r w:rsidR="00CB7575" w:rsidRPr="00CF7AFD">
        <w:rPr>
          <w:rFonts w:cs="B Mitra"/>
          <w:sz w:val="26"/>
          <w:szCs w:val="26"/>
          <w:rtl/>
          <w:lang w:bidi="fa-IR"/>
        </w:rPr>
        <w:t>[</w:t>
      </w:r>
      <w:r w:rsidR="00C9723A" w:rsidRPr="00C9723A">
        <w:rPr>
          <w:rFonts w:cs="B Mitra" w:hint="cs"/>
          <w:sz w:val="26"/>
          <w:szCs w:val="26"/>
          <w:rtl/>
          <w:lang w:bidi="fa-IR"/>
        </w:rPr>
        <w:t>1</w:t>
      </w:r>
      <w:r w:rsidR="00CB7575" w:rsidRPr="00CF7AFD">
        <w:rPr>
          <w:rFonts w:cs="B Mitra"/>
          <w:sz w:val="26"/>
          <w:szCs w:val="26"/>
          <w:rtl/>
          <w:lang w:bidi="fa-IR"/>
        </w:rPr>
        <w:t>]</w:t>
      </w:r>
      <w:r w:rsidR="00CB7575">
        <w:rPr>
          <w:rFonts w:cs="B Mitra" w:hint="cs"/>
          <w:sz w:val="26"/>
          <w:szCs w:val="26"/>
          <w:rtl/>
          <w:lang w:bidi="fa-IR"/>
        </w:rPr>
        <w:t>.</w:t>
      </w:r>
    </w:p>
    <w:p w:rsidR="00C9723A" w:rsidRDefault="00C9723A" w:rsidP="00C9723A">
      <w:pPr>
        <w:bidi/>
        <w:jc w:val="both"/>
        <w:rPr>
          <w:rFonts w:cs="B Mitra"/>
          <w:sz w:val="26"/>
          <w:szCs w:val="26"/>
          <w:rtl/>
          <w:lang w:bidi="fa-IR"/>
        </w:rPr>
      </w:pPr>
      <w:r w:rsidRPr="00C9723A">
        <w:rPr>
          <w:rFonts w:cs="B Mitra"/>
          <w:sz w:val="26"/>
          <w:szCs w:val="26"/>
          <w:rtl/>
          <w:lang w:bidi="fa-IR"/>
        </w:rPr>
        <w:lastRenderedPageBreak/>
        <w:t>در م</w:t>
      </w:r>
      <w:r w:rsidRPr="00C9723A">
        <w:rPr>
          <w:rFonts w:cs="B Mitra" w:hint="cs"/>
          <w:sz w:val="26"/>
          <w:szCs w:val="26"/>
          <w:rtl/>
          <w:lang w:bidi="fa-IR"/>
        </w:rPr>
        <w:t>ی</w:t>
      </w:r>
      <w:r w:rsidRPr="00C9723A">
        <w:rPr>
          <w:rFonts w:cs="B Mitra" w:hint="eastAsia"/>
          <w:sz w:val="26"/>
          <w:szCs w:val="26"/>
          <w:rtl/>
          <w:lang w:bidi="fa-IR"/>
        </w:rPr>
        <w:t>ان</w:t>
      </w:r>
      <w:r w:rsidRPr="00C9723A">
        <w:rPr>
          <w:rFonts w:cs="B Mitra"/>
          <w:sz w:val="26"/>
          <w:szCs w:val="26"/>
          <w:rtl/>
          <w:lang w:bidi="fa-IR"/>
        </w:rPr>
        <w:t xml:space="preserve"> صنعت برنامه</w:t>
      </w:r>
      <w:r w:rsidR="00CB7575">
        <w:rPr>
          <w:rFonts w:cs="B Mitra"/>
          <w:sz w:val="26"/>
          <w:szCs w:val="26"/>
          <w:rtl/>
          <w:lang w:bidi="fa-IR"/>
        </w:rPr>
        <w:softHyphen/>
      </w:r>
      <w:r w:rsidRPr="00C9723A">
        <w:rPr>
          <w:rFonts w:cs="B Mitra"/>
          <w:sz w:val="26"/>
          <w:szCs w:val="26"/>
          <w:rtl/>
          <w:lang w:bidi="fa-IR"/>
        </w:rPr>
        <w:t>ها</w:t>
      </w:r>
      <w:r w:rsidRPr="00C9723A">
        <w:rPr>
          <w:rFonts w:cs="B Mitra" w:hint="cs"/>
          <w:sz w:val="26"/>
          <w:szCs w:val="26"/>
          <w:rtl/>
          <w:lang w:bidi="fa-IR"/>
        </w:rPr>
        <w:t>ی</w:t>
      </w:r>
      <w:r w:rsidRPr="00C9723A">
        <w:rPr>
          <w:rFonts w:cs="B Mitra"/>
          <w:sz w:val="26"/>
          <w:szCs w:val="26"/>
          <w:rtl/>
          <w:lang w:bidi="fa-IR"/>
        </w:rPr>
        <w:t xml:space="preserve"> موبا</w:t>
      </w:r>
      <w:r w:rsidRPr="00C9723A">
        <w:rPr>
          <w:rFonts w:cs="B Mitra" w:hint="cs"/>
          <w:sz w:val="26"/>
          <w:szCs w:val="26"/>
          <w:rtl/>
          <w:lang w:bidi="fa-IR"/>
        </w:rPr>
        <w:t>ی</w:t>
      </w:r>
      <w:r w:rsidRPr="00C9723A">
        <w:rPr>
          <w:rFonts w:cs="B Mitra" w:hint="eastAsia"/>
          <w:sz w:val="26"/>
          <w:szCs w:val="26"/>
          <w:rtl/>
          <w:lang w:bidi="fa-IR"/>
        </w:rPr>
        <w:t>ل،</w:t>
      </w:r>
      <w:r w:rsidRPr="00C9723A">
        <w:rPr>
          <w:rFonts w:cs="B Mitra"/>
          <w:sz w:val="26"/>
          <w:szCs w:val="26"/>
          <w:rtl/>
          <w:lang w:bidi="fa-IR"/>
        </w:rPr>
        <w:t xml:space="preserve"> باز</w:t>
      </w:r>
      <w:r w:rsidRPr="00C9723A">
        <w:rPr>
          <w:rFonts w:cs="B Mitra" w:hint="cs"/>
          <w:sz w:val="26"/>
          <w:szCs w:val="26"/>
          <w:rtl/>
          <w:lang w:bidi="fa-IR"/>
        </w:rPr>
        <w:t>ی</w:t>
      </w:r>
      <w:r w:rsidR="00CB7575">
        <w:rPr>
          <w:rFonts w:cs="B Mitra"/>
          <w:sz w:val="26"/>
          <w:szCs w:val="26"/>
          <w:rtl/>
          <w:lang w:bidi="fa-IR"/>
        </w:rPr>
        <w:softHyphen/>
      </w:r>
      <w:r w:rsidRPr="00C9723A">
        <w:rPr>
          <w:rFonts w:cs="B Mitra"/>
          <w:sz w:val="26"/>
          <w:szCs w:val="26"/>
          <w:rtl/>
          <w:lang w:bidi="fa-IR"/>
        </w:rPr>
        <w:t>ها نقش قابل توجه</w:t>
      </w:r>
      <w:r w:rsidRPr="00C9723A">
        <w:rPr>
          <w:rFonts w:cs="B Mitra" w:hint="cs"/>
          <w:sz w:val="26"/>
          <w:szCs w:val="26"/>
          <w:rtl/>
          <w:lang w:bidi="fa-IR"/>
        </w:rPr>
        <w:t>ی</w:t>
      </w:r>
      <w:r w:rsidRPr="00C9723A">
        <w:rPr>
          <w:rFonts w:cs="B Mitra"/>
          <w:sz w:val="26"/>
          <w:szCs w:val="26"/>
          <w:rtl/>
          <w:lang w:bidi="fa-IR"/>
        </w:rPr>
        <w:t xml:space="preserve"> دارند. به طور</w:t>
      </w:r>
      <w:r w:rsidRPr="00C9723A">
        <w:rPr>
          <w:rFonts w:cs="B Mitra" w:hint="cs"/>
          <w:sz w:val="26"/>
          <w:szCs w:val="26"/>
          <w:rtl/>
          <w:lang w:bidi="fa-IR"/>
        </w:rPr>
        <w:t>ی</w:t>
      </w:r>
      <w:r w:rsidRPr="00C9723A">
        <w:rPr>
          <w:rFonts w:cs="B Mitra"/>
          <w:sz w:val="26"/>
          <w:szCs w:val="26"/>
          <w:rtl/>
          <w:lang w:bidi="fa-IR"/>
        </w:rPr>
        <w:t xml:space="preserve"> که ب</w:t>
      </w:r>
      <w:r w:rsidRPr="00C9723A">
        <w:rPr>
          <w:rFonts w:cs="B Mitra" w:hint="cs"/>
          <w:sz w:val="26"/>
          <w:szCs w:val="26"/>
          <w:rtl/>
          <w:lang w:bidi="fa-IR"/>
        </w:rPr>
        <w:t>ی</w:t>
      </w:r>
      <w:r w:rsidRPr="00C9723A">
        <w:rPr>
          <w:rFonts w:cs="B Mitra" w:hint="eastAsia"/>
          <w:sz w:val="26"/>
          <w:szCs w:val="26"/>
          <w:rtl/>
          <w:lang w:bidi="fa-IR"/>
        </w:rPr>
        <w:t>ش</w:t>
      </w:r>
      <w:r w:rsidRPr="00C9723A">
        <w:rPr>
          <w:rFonts w:cs="B Mitra"/>
          <w:sz w:val="26"/>
          <w:szCs w:val="26"/>
          <w:rtl/>
          <w:lang w:bidi="fa-IR"/>
        </w:rPr>
        <w:t xml:space="preserve"> از 90 درصد پرداخت</w:t>
      </w:r>
      <w:r w:rsidR="00CB7575">
        <w:rPr>
          <w:rFonts w:cs="B Mitra"/>
          <w:sz w:val="26"/>
          <w:szCs w:val="26"/>
          <w:rtl/>
          <w:lang w:bidi="fa-IR"/>
        </w:rPr>
        <w:softHyphen/>
      </w:r>
      <w:r w:rsidRPr="00C9723A">
        <w:rPr>
          <w:rFonts w:cs="B Mitra"/>
          <w:sz w:val="26"/>
          <w:szCs w:val="26"/>
          <w:rtl/>
          <w:lang w:bidi="fa-IR"/>
        </w:rPr>
        <w:t>ها</w:t>
      </w:r>
      <w:r w:rsidRPr="00C9723A">
        <w:rPr>
          <w:rFonts w:cs="B Mitra" w:hint="cs"/>
          <w:sz w:val="26"/>
          <w:szCs w:val="26"/>
          <w:rtl/>
          <w:lang w:bidi="fa-IR"/>
        </w:rPr>
        <w:t>ی</w:t>
      </w:r>
      <w:r w:rsidRPr="00C9723A">
        <w:rPr>
          <w:rFonts w:cs="B Mitra"/>
          <w:sz w:val="26"/>
          <w:szCs w:val="26"/>
          <w:rtl/>
          <w:lang w:bidi="fa-IR"/>
        </w:rPr>
        <w:t xml:space="preserve"> درون</w:t>
      </w:r>
      <w:r w:rsidR="00CB7575">
        <w:rPr>
          <w:rFonts w:cs="B Mitra"/>
          <w:sz w:val="26"/>
          <w:szCs w:val="26"/>
          <w:rtl/>
          <w:lang w:bidi="fa-IR"/>
        </w:rPr>
        <w:softHyphen/>
      </w:r>
      <w:r w:rsidRPr="00C9723A">
        <w:rPr>
          <w:rFonts w:cs="B Mitra"/>
          <w:sz w:val="26"/>
          <w:szCs w:val="26"/>
          <w:rtl/>
          <w:lang w:bidi="fa-IR"/>
        </w:rPr>
        <w:t>برنامه</w:t>
      </w:r>
      <w:r w:rsidR="00CB7575">
        <w:rPr>
          <w:rFonts w:cs="B Mitra"/>
          <w:sz w:val="26"/>
          <w:szCs w:val="26"/>
          <w:rtl/>
          <w:lang w:bidi="fa-IR"/>
        </w:rPr>
        <w:softHyphen/>
      </w:r>
      <w:r w:rsidRPr="00C9723A">
        <w:rPr>
          <w:rFonts w:cs="B Mitra"/>
          <w:sz w:val="26"/>
          <w:szCs w:val="26"/>
          <w:rtl/>
          <w:lang w:bidi="fa-IR"/>
        </w:rPr>
        <w:t>ا</w:t>
      </w:r>
      <w:r w:rsidRPr="00C9723A">
        <w:rPr>
          <w:rFonts w:cs="B Mitra" w:hint="cs"/>
          <w:sz w:val="26"/>
          <w:szCs w:val="26"/>
          <w:rtl/>
          <w:lang w:bidi="fa-IR"/>
        </w:rPr>
        <w:t>ی</w:t>
      </w:r>
      <w:r w:rsidRPr="00C9723A">
        <w:rPr>
          <w:rFonts w:cs="B Mitra"/>
          <w:sz w:val="26"/>
          <w:szCs w:val="26"/>
          <w:rtl/>
          <w:lang w:bidi="fa-IR"/>
        </w:rPr>
        <w:t xml:space="preserve"> به باز</w:t>
      </w:r>
      <w:r w:rsidRPr="00C9723A">
        <w:rPr>
          <w:rFonts w:cs="B Mitra" w:hint="cs"/>
          <w:sz w:val="26"/>
          <w:szCs w:val="26"/>
          <w:rtl/>
          <w:lang w:bidi="fa-IR"/>
        </w:rPr>
        <w:t>ی</w:t>
      </w:r>
      <w:r w:rsidR="00CB7575">
        <w:rPr>
          <w:rFonts w:cs="B Mitra"/>
          <w:sz w:val="26"/>
          <w:szCs w:val="26"/>
          <w:rtl/>
          <w:lang w:bidi="fa-IR"/>
        </w:rPr>
        <w:softHyphen/>
      </w:r>
      <w:r w:rsidRPr="00C9723A">
        <w:rPr>
          <w:rFonts w:cs="B Mitra"/>
          <w:sz w:val="26"/>
          <w:szCs w:val="26"/>
          <w:rtl/>
          <w:lang w:bidi="fa-IR"/>
        </w:rPr>
        <w:t>ها اختصاص دارد، ا</w:t>
      </w:r>
      <w:r w:rsidRPr="00C9723A">
        <w:rPr>
          <w:rFonts w:cs="B Mitra" w:hint="cs"/>
          <w:sz w:val="26"/>
          <w:szCs w:val="26"/>
          <w:rtl/>
          <w:lang w:bidi="fa-IR"/>
        </w:rPr>
        <w:t>ی</w:t>
      </w:r>
      <w:r w:rsidRPr="00C9723A">
        <w:rPr>
          <w:rFonts w:cs="B Mitra" w:hint="eastAsia"/>
          <w:sz w:val="26"/>
          <w:szCs w:val="26"/>
          <w:rtl/>
          <w:lang w:bidi="fa-IR"/>
        </w:rPr>
        <w:t>ن</w:t>
      </w:r>
      <w:r w:rsidRPr="00C9723A">
        <w:rPr>
          <w:rFonts w:cs="B Mitra"/>
          <w:sz w:val="26"/>
          <w:szCs w:val="26"/>
          <w:rtl/>
          <w:lang w:bidi="fa-IR"/>
        </w:rPr>
        <w:t xml:space="preserve"> در حال</w:t>
      </w:r>
      <w:r w:rsidRPr="00C9723A">
        <w:rPr>
          <w:rFonts w:cs="B Mitra" w:hint="cs"/>
          <w:sz w:val="26"/>
          <w:szCs w:val="26"/>
          <w:rtl/>
          <w:lang w:bidi="fa-IR"/>
        </w:rPr>
        <w:t>ی</w:t>
      </w:r>
      <w:r w:rsidRPr="00C9723A">
        <w:rPr>
          <w:rFonts w:cs="B Mitra"/>
          <w:sz w:val="26"/>
          <w:szCs w:val="26"/>
          <w:rtl/>
          <w:lang w:bidi="fa-IR"/>
        </w:rPr>
        <w:t xml:space="preserve"> است که باز</w:t>
      </w:r>
      <w:r w:rsidRPr="00C9723A">
        <w:rPr>
          <w:rFonts w:cs="B Mitra" w:hint="cs"/>
          <w:sz w:val="26"/>
          <w:szCs w:val="26"/>
          <w:rtl/>
          <w:lang w:bidi="fa-IR"/>
        </w:rPr>
        <w:t>ی</w:t>
      </w:r>
      <w:r w:rsidR="00CB7575">
        <w:rPr>
          <w:rFonts w:cs="B Mitra"/>
          <w:sz w:val="26"/>
          <w:szCs w:val="26"/>
          <w:rtl/>
          <w:lang w:bidi="fa-IR"/>
        </w:rPr>
        <w:softHyphen/>
      </w:r>
      <w:r w:rsidRPr="00C9723A">
        <w:rPr>
          <w:rFonts w:cs="B Mitra"/>
          <w:sz w:val="26"/>
          <w:szCs w:val="26"/>
          <w:rtl/>
          <w:lang w:bidi="fa-IR"/>
        </w:rPr>
        <w:t>ها فقط 40 درصد از برنامه</w:t>
      </w:r>
      <w:r w:rsidR="00CB7575">
        <w:rPr>
          <w:rFonts w:cs="B Mitra"/>
          <w:sz w:val="26"/>
          <w:szCs w:val="26"/>
          <w:rtl/>
          <w:lang w:bidi="fa-IR"/>
        </w:rPr>
        <w:softHyphen/>
      </w:r>
      <w:r w:rsidRPr="00C9723A">
        <w:rPr>
          <w:rFonts w:cs="B Mitra"/>
          <w:sz w:val="26"/>
          <w:szCs w:val="26"/>
          <w:rtl/>
          <w:lang w:bidi="fa-IR"/>
        </w:rPr>
        <w:t>ها</w:t>
      </w:r>
      <w:r w:rsidRPr="00C9723A">
        <w:rPr>
          <w:rFonts w:cs="B Mitra" w:hint="cs"/>
          <w:sz w:val="26"/>
          <w:szCs w:val="26"/>
          <w:rtl/>
          <w:lang w:bidi="fa-IR"/>
        </w:rPr>
        <w:t>ی</w:t>
      </w:r>
      <w:r w:rsidRPr="00C9723A">
        <w:rPr>
          <w:rFonts w:cs="B Mitra"/>
          <w:sz w:val="26"/>
          <w:szCs w:val="26"/>
          <w:rtl/>
          <w:lang w:bidi="fa-IR"/>
        </w:rPr>
        <w:t xml:space="preserve"> نصب شده را شامل م</w:t>
      </w:r>
      <w:r w:rsidRPr="00C9723A">
        <w:rPr>
          <w:rFonts w:cs="B Mitra" w:hint="cs"/>
          <w:sz w:val="26"/>
          <w:szCs w:val="26"/>
          <w:rtl/>
          <w:lang w:bidi="fa-IR"/>
        </w:rPr>
        <w:t>ی</w:t>
      </w:r>
      <w:r w:rsidR="00CB7575">
        <w:rPr>
          <w:rFonts w:cs="B Mitra"/>
          <w:sz w:val="26"/>
          <w:szCs w:val="26"/>
          <w:rtl/>
          <w:lang w:bidi="fa-IR"/>
        </w:rPr>
        <w:softHyphen/>
      </w:r>
      <w:r w:rsidRPr="00C9723A">
        <w:rPr>
          <w:rFonts w:cs="B Mitra"/>
          <w:sz w:val="26"/>
          <w:szCs w:val="26"/>
          <w:rtl/>
          <w:lang w:bidi="fa-IR"/>
        </w:rPr>
        <w:t>شوند. ا</w:t>
      </w:r>
      <w:r w:rsidRPr="00C9723A">
        <w:rPr>
          <w:rFonts w:cs="B Mitra" w:hint="cs"/>
          <w:sz w:val="26"/>
          <w:szCs w:val="26"/>
          <w:rtl/>
          <w:lang w:bidi="fa-IR"/>
        </w:rPr>
        <w:t>ی</w:t>
      </w:r>
      <w:r w:rsidRPr="00C9723A">
        <w:rPr>
          <w:rFonts w:cs="B Mitra" w:hint="eastAsia"/>
          <w:sz w:val="26"/>
          <w:szCs w:val="26"/>
          <w:rtl/>
          <w:lang w:bidi="fa-IR"/>
        </w:rPr>
        <w:t>ن</w:t>
      </w:r>
      <w:r w:rsidRPr="00C9723A">
        <w:rPr>
          <w:rFonts w:cs="B Mitra"/>
          <w:sz w:val="26"/>
          <w:szCs w:val="26"/>
          <w:rtl/>
          <w:lang w:bidi="fa-IR"/>
        </w:rPr>
        <w:t xml:space="preserve"> موارد پتانس</w:t>
      </w:r>
      <w:r w:rsidRPr="00C9723A">
        <w:rPr>
          <w:rFonts w:cs="B Mitra" w:hint="cs"/>
          <w:sz w:val="26"/>
          <w:szCs w:val="26"/>
          <w:rtl/>
          <w:lang w:bidi="fa-IR"/>
        </w:rPr>
        <w:t>ی</w:t>
      </w:r>
      <w:r w:rsidRPr="00C9723A">
        <w:rPr>
          <w:rFonts w:cs="B Mitra" w:hint="eastAsia"/>
          <w:sz w:val="26"/>
          <w:szCs w:val="26"/>
          <w:rtl/>
          <w:lang w:bidi="fa-IR"/>
        </w:rPr>
        <w:t>ل</w:t>
      </w:r>
      <w:r w:rsidRPr="00C9723A">
        <w:rPr>
          <w:rFonts w:cs="B Mitra"/>
          <w:sz w:val="26"/>
          <w:szCs w:val="26"/>
          <w:rtl/>
          <w:lang w:bidi="fa-IR"/>
        </w:rPr>
        <w:t xml:space="preserve"> بالا</w:t>
      </w:r>
      <w:r w:rsidRPr="00C9723A">
        <w:rPr>
          <w:rFonts w:cs="B Mitra" w:hint="cs"/>
          <w:sz w:val="26"/>
          <w:szCs w:val="26"/>
          <w:rtl/>
          <w:lang w:bidi="fa-IR"/>
        </w:rPr>
        <w:t>ی</w:t>
      </w:r>
      <w:r w:rsidRPr="00C9723A">
        <w:rPr>
          <w:rFonts w:cs="B Mitra"/>
          <w:sz w:val="26"/>
          <w:szCs w:val="26"/>
          <w:rtl/>
          <w:lang w:bidi="fa-IR"/>
        </w:rPr>
        <w:t xml:space="preserve"> صنعت باز</w:t>
      </w:r>
      <w:r w:rsidRPr="00C9723A">
        <w:rPr>
          <w:rFonts w:cs="B Mitra" w:hint="cs"/>
          <w:sz w:val="26"/>
          <w:szCs w:val="26"/>
          <w:rtl/>
          <w:lang w:bidi="fa-IR"/>
        </w:rPr>
        <w:t>ی</w:t>
      </w:r>
      <w:r w:rsidR="00CB7575">
        <w:rPr>
          <w:rFonts w:cs="B Mitra"/>
          <w:sz w:val="26"/>
          <w:szCs w:val="26"/>
          <w:rtl/>
          <w:lang w:bidi="fa-IR"/>
        </w:rPr>
        <w:softHyphen/>
      </w:r>
      <w:r w:rsidRPr="00C9723A">
        <w:rPr>
          <w:rFonts w:cs="B Mitra"/>
          <w:sz w:val="26"/>
          <w:szCs w:val="26"/>
          <w:rtl/>
          <w:lang w:bidi="fa-IR"/>
        </w:rPr>
        <w:t>ها</w:t>
      </w:r>
      <w:r w:rsidRPr="00C9723A">
        <w:rPr>
          <w:rFonts w:cs="B Mitra" w:hint="cs"/>
          <w:sz w:val="26"/>
          <w:szCs w:val="26"/>
          <w:rtl/>
          <w:lang w:bidi="fa-IR"/>
        </w:rPr>
        <w:t>ی</w:t>
      </w:r>
      <w:r w:rsidRPr="00C9723A">
        <w:rPr>
          <w:rFonts w:cs="B Mitra"/>
          <w:sz w:val="26"/>
          <w:szCs w:val="26"/>
          <w:rtl/>
          <w:lang w:bidi="fa-IR"/>
        </w:rPr>
        <w:t xml:space="preserve"> مو</w:t>
      </w:r>
      <w:r w:rsidRPr="00C9723A">
        <w:rPr>
          <w:rFonts w:cs="B Mitra" w:hint="eastAsia"/>
          <w:sz w:val="26"/>
          <w:szCs w:val="26"/>
          <w:rtl/>
          <w:lang w:bidi="fa-IR"/>
        </w:rPr>
        <w:t>با</w:t>
      </w:r>
      <w:r w:rsidRPr="00C9723A">
        <w:rPr>
          <w:rFonts w:cs="B Mitra" w:hint="cs"/>
          <w:sz w:val="26"/>
          <w:szCs w:val="26"/>
          <w:rtl/>
          <w:lang w:bidi="fa-IR"/>
        </w:rPr>
        <w:t>ی</w:t>
      </w:r>
      <w:r w:rsidRPr="00C9723A">
        <w:rPr>
          <w:rFonts w:cs="B Mitra" w:hint="eastAsia"/>
          <w:sz w:val="26"/>
          <w:szCs w:val="26"/>
          <w:rtl/>
          <w:lang w:bidi="fa-IR"/>
        </w:rPr>
        <w:t>ل</w:t>
      </w:r>
      <w:r w:rsidRPr="00C9723A">
        <w:rPr>
          <w:rFonts w:cs="B Mitra"/>
          <w:sz w:val="26"/>
          <w:szCs w:val="26"/>
          <w:rtl/>
          <w:lang w:bidi="fa-IR"/>
        </w:rPr>
        <w:t xml:space="preserve"> را نشان م</w:t>
      </w:r>
      <w:r w:rsidRPr="00C9723A">
        <w:rPr>
          <w:rFonts w:cs="B Mitra" w:hint="cs"/>
          <w:sz w:val="26"/>
          <w:szCs w:val="26"/>
          <w:rtl/>
          <w:lang w:bidi="fa-IR"/>
        </w:rPr>
        <w:t>ی</w:t>
      </w:r>
      <w:r w:rsidR="00CB7575">
        <w:rPr>
          <w:rFonts w:cs="B Mitra"/>
          <w:sz w:val="26"/>
          <w:szCs w:val="26"/>
          <w:rtl/>
          <w:lang w:bidi="fa-IR"/>
        </w:rPr>
        <w:softHyphen/>
      </w:r>
      <w:r w:rsidRPr="00C9723A">
        <w:rPr>
          <w:rFonts w:cs="B Mitra"/>
          <w:sz w:val="26"/>
          <w:szCs w:val="26"/>
          <w:rtl/>
          <w:lang w:bidi="fa-IR"/>
        </w:rPr>
        <w:t>دهد</w:t>
      </w:r>
      <w:r w:rsidR="0041428C">
        <w:rPr>
          <w:rStyle w:val="FootnoteReference"/>
          <w:rFonts w:cs="B Mitra"/>
          <w:sz w:val="26"/>
          <w:szCs w:val="26"/>
          <w:rtl/>
          <w:lang w:bidi="fa-IR"/>
        </w:rPr>
        <w:footnoteReference w:id="1"/>
      </w:r>
      <w:r w:rsidR="00CB7575">
        <w:rPr>
          <w:rFonts w:cs="B Mitra" w:hint="cs"/>
          <w:sz w:val="26"/>
          <w:szCs w:val="26"/>
          <w:rtl/>
          <w:lang w:bidi="fa-IR"/>
        </w:rPr>
        <w:t>.</w:t>
      </w:r>
    </w:p>
    <w:p w:rsidR="002A3B5C" w:rsidRDefault="007153E8" w:rsidP="002A3B5C">
      <w:pPr>
        <w:bidi/>
        <w:jc w:val="both"/>
        <w:rPr>
          <w:rFonts w:cs="B Mitra"/>
          <w:sz w:val="26"/>
          <w:szCs w:val="26"/>
          <w:rtl/>
          <w:lang w:bidi="fa-IR"/>
        </w:rPr>
      </w:pPr>
      <w:r>
        <w:rPr>
          <w:rFonts w:cs="B Mitra" w:hint="cs"/>
          <w:sz w:val="26"/>
          <w:szCs w:val="26"/>
          <w:rtl/>
          <w:lang w:bidi="fa-IR"/>
        </w:rPr>
        <w:t xml:space="preserve">در ایران </w:t>
      </w:r>
      <w:r w:rsidR="002A3B5C">
        <w:rPr>
          <w:rFonts w:cs="B Mitra" w:hint="cs"/>
          <w:sz w:val="26"/>
          <w:szCs w:val="26"/>
          <w:rtl/>
          <w:lang w:bidi="fa-IR"/>
        </w:rPr>
        <w:t>سبک بازی</w:t>
      </w:r>
      <w:r w:rsidR="00CB7575">
        <w:rPr>
          <w:rFonts w:cs="B Mitra"/>
          <w:sz w:val="26"/>
          <w:szCs w:val="26"/>
          <w:rtl/>
          <w:lang w:bidi="fa-IR"/>
        </w:rPr>
        <w:softHyphen/>
      </w:r>
      <w:r w:rsidR="002A3B5C">
        <w:rPr>
          <w:rFonts w:cs="B Mitra" w:hint="cs"/>
          <w:sz w:val="26"/>
          <w:szCs w:val="26"/>
          <w:rtl/>
          <w:lang w:bidi="fa-IR"/>
        </w:rPr>
        <w:t xml:space="preserve">هایی که به نوعی </w:t>
      </w:r>
      <w:r w:rsidR="00407291">
        <w:rPr>
          <w:rFonts w:cs="B Mitra" w:hint="cs"/>
          <w:sz w:val="26"/>
          <w:szCs w:val="26"/>
          <w:rtl/>
          <w:lang w:bidi="fa-IR"/>
        </w:rPr>
        <w:t>با</w:t>
      </w:r>
      <w:r w:rsidR="002A3B5C">
        <w:rPr>
          <w:rFonts w:cs="B Mitra" w:hint="cs"/>
          <w:sz w:val="26"/>
          <w:szCs w:val="26"/>
          <w:rtl/>
          <w:lang w:bidi="fa-IR"/>
        </w:rPr>
        <w:t xml:space="preserve"> حدس لغات </w:t>
      </w:r>
      <w:r w:rsidR="00407291">
        <w:rPr>
          <w:rFonts w:cs="B Mitra" w:hint="cs"/>
          <w:sz w:val="26"/>
          <w:szCs w:val="26"/>
          <w:rtl/>
          <w:lang w:bidi="fa-IR"/>
        </w:rPr>
        <w:t>مرتبط</w:t>
      </w:r>
      <w:r w:rsidR="002A3B5C">
        <w:rPr>
          <w:rFonts w:cs="B Mitra" w:hint="cs"/>
          <w:sz w:val="26"/>
          <w:szCs w:val="26"/>
          <w:rtl/>
          <w:lang w:bidi="fa-IR"/>
        </w:rPr>
        <w:t xml:space="preserve"> هستند، </w:t>
      </w:r>
      <w:r w:rsidR="00407291">
        <w:rPr>
          <w:rFonts w:cs="B Mitra" w:hint="cs"/>
          <w:sz w:val="26"/>
          <w:szCs w:val="26"/>
          <w:rtl/>
          <w:lang w:bidi="fa-IR"/>
        </w:rPr>
        <w:t>به دو دلیل دارای اهمیت</w:t>
      </w:r>
      <w:r w:rsidR="00CB7575">
        <w:rPr>
          <w:rFonts w:cs="B Mitra"/>
          <w:sz w:val="26"/>
          <w:szCs w:val="26"/>
          <w:rtl/>
          <w:lang w:bidi="fa-IR"/>
        </w:rPr>
        <w:softHyphen/>
      </w:r>
      <w:r w:rsidR="00407291">
        <w:rPr>
          <w:rFonts w:cs="B Mitra" w:hint="cs"/>
          <w:sz w:val="26"/>
          <w:szCs w:val="26"/>
          <w:rtl/>
          <w:lang w:bidi="fa-IR"/>
        </w:rPr>
        <w:t xml:space="preserve">اند، دلیل اول را </w:t>
      </w:r>
      <w:r w:rsidR="002A3B5C">
        <w:rPr>
          <w:rFonts w:cs="B Mitra" w:hint="cs"/>
          <w:sz w:val="26"/>
          <w:szCs w:val="26"/>
          <w:rtl/>
          <w:lang w:bidi="fa-IR"/>
        </w:rPr>
        <w:t>سایت زومیت در یکی از تحلیل</w:t>
      </w:r>
      <w:r w:rsidR="00CB7575">
        <w:rPr>
          <w:rFonts w:cs="B Mitra"/>
          <w:sz w:val="26"/>
          <w:szCs w:val="26"/>
          <w:rtl/>
          <w:lang w:bidi="fa-IR"/>
        </w:rPr>
        <w:softHyphen/>
      </w:r>
      <w:r w:rsidR="002A3B5C">
        <w:rPr>
          <w:rFonts w:cs="B Mitra" w:hint="cs"/>
          <w:sz w:val="26"/>
          <w:szCs w:val="26"/>
          <w:rtl/>
          <w:lang w:bidi="fa-IR"/>
        </w:rPr>
        <w:t>های خود به طور دقیق شرح داده است:</w:t>
      </w:r>
    </w:p>
    <w:p w:rsidR="002A3B5C" w:rsidRDefault="002A3B5C" w:rsidP="001C558F">
      <w:pPr>
        <w:bidi/>
        <w:ind w:left="720"/>
        <w:jc w:val="both"/>
        <w:rPr>
          <w:rFonts w:cs="Times New Roman"/>
          <w:sz w:val="26"/>
          <w:szCs w:val="26"/>
          <w:rtl/>
          <w:lang w:bidi="fa-IR"/>
        </w:rPr>
      </w:pPr>
      <w:del w:id="0" w:author="user" w:date="2018-01-04T00:53:00Z">
        <w:r w:rsidDel="001C558F">
          <w:rPr>
            <w:rFonts w:cs="Times New Roman" w:hint="cs"/>
            <w:sz w:val="26"/>
            <w:szCs w:val="26"/>
            <w:rtl/>
            <w:lang w:bidi="fa-IR"/>
          </w:rPr>
          <w:delText>"</w:delText>
        </w:r>
      </w:del>
      <w:ins w:id="1" w:author="user" w:date="2018-01-04T00:53:00Z">
        <w:r w:rsidR="001C558F">
          <w:rPr>
            <w:rFonts w:cs="Times New Roman" w:hint="cs"/>
            <w:sz w:val="26"/>
            <w:szCs w:val="26"/>
            <w:rtl/>
            <w:lang w:bidi="fa-IR"/>
          </w:rPr>
          <w:t>«</w:t>
        </w:r>
      </w:ins>
      <w:r w:rsidRPr="002A3B5C">
        <w:rPr>
          <w:rFonts w:cs="B Mitra"/>
          <w:sz w:val="26"/>
          <w:szCs w:val="26"/>
          <w:rtl/>
          <w:lang w:bidi="fa-IR"/>
        </w:rPr>
        <w:t>هر چقدر سبک‌ها</w:t>
      </w:r>
      <w:r w:rsidRPr="002A3B5C">
        <w:rPr>
          <w:rFonts w:cs="B Mitra" w:hint="cs"/>
          <w:sz w:val="26"/>
          <w:szCs w:val="26"/>
          <w:rtl/>
          <w:lang w:bidi="fa-IR"/>
        </w:rPr>
        <w:t>یی</w:t>
      </w:r>
      <w:r w:rsidRPr="002A3B5C">
        <w:rPr>
          <w:rFonts w:cs="B Mitra"/>
          <w:sz w:val="26"/>
          <w:szCs w:val="26"/>
          <w:rtl/>
          <w:lang w:bidi="fa-IR"/>
        </w:rPr>
        <w:t xml:space="preserve"> از قب</w:t>
      </w:r>
      <w:r w:rsidRPr="002A3B5C">
        <w:rPr>
          <w:rFonts w:cs="B Mitra" w:hint="cs"/>
          <w:sz w:val="26"/>
          <w:szCs w:val="26"/>
          <w:rtl/>
          <w:lang w:bidi="fa-IR"/>
        </w:rPr>
        <w:t>ی</w:t>
      </w:r>
      <w:r w:rsidRPr="002A3B5C">
        <w:rPr>
          <w:rFonts w:cs="B Mitra" w:hint="eastAsia"/>
          <w:sz w:val="26"/>
          <w:szCs w:val="26"/>
          <w:rtl/>
          <w:lang w:bidi="fa-IR"/>
        </w:rPr>
        <w:t>ل</w:t>
      </w:r>
      <w:r w:rsidRPr="002A3B5C">
        <w:rPr>
          <w:rFonts w:cs="B Mitra"/>
          <w:sz w:val="26"/>
          <w:szCs w:val="26"/>
          <w:rtl/>
          <w:lang w:bidi="fa-IR"/>
        </w:rPr>
        <w:t xml:space="preserve"> رانندگ</w:t>
      </w:r>
      <w:r w:rsidRPr="002A3B5C">
        <w:rPr>
          <w:rFonts w:cs="B Mitra" w:hint="cs"/>
          <w:sz w:val="26"/>
          <w:szCs w:val="26"/>
          <w:rtl/>
          <w:lang w:bidi="fa-IR"/>
        </w:rPr>
        <w:t>ی</w:t>
      </w:r>
      <w:r w:rsidRPr="002A3B5C">
        <w:rPr>
          <w:rFonts w:cs="B Mitra" w:hint="eastAsia"/>
          <w:sz w:val="26"/>
          <w:szCs w:val="26"/>
          <w:rtl/>
          <w:lang w:bidi="fa-IR"/>
        </w:rPr>
        <w:t>،</w:t>
      </w:r>
      <w:r w:rsidRPr="002A3B5C">
        <w:rPr>
          <w:rFonts w:cs="B Mitra"/>
          <w:sz w:val="26"/>
          <w:szCs w:val="26"/>
          <w:rtl/>
          <w:lang w:bidi="fa-IR"/>
        </w:rPr>
        <w:t xml:space="preserve"> امت</w:t>
      </w:r>
      <w:r w:rsidRPr="002A3B5C">
        <w:rPr>
          <w:rFonts w:cs="B Mitra" w:hint="cs"/>
          <w:sz w:val="26"/>
          <w:szCs w:val="26"/>
          <w:rtl/>
          <w:lang w:bidi="fa-IR"/>
        </w:rPr>
        <w:t>ی</w:t>
      </w:r>
      <w:r w:rsidRPr="002A3B5C">
        <w:rPr>
          <w:rFonts w:cs="B Mitra" w:hint="eastAsia"/>
          <w:sz w:val="26"/>
          <w:szCs w:val="26"/>
          <w:rtl/>
          <w:lang w:bidi="fa-IR"/>
        </w:rPr>
        <w:t>از</w:t>
      </w:r>
      <w:r w:rsidRPr="002A3B5C">
        <w:rPr>
          <w:rFonts w:cs="B Mitra" w:hint="cs"/>
          <w:sz w:val="26"/>
          <w:szCs w:val="26"/>
          <w:rtl/>
          <w:lang w:bidi="fa-IR"/>
        </w:rPr>
        <w:t>ی</w:t>
      </w:r>
      <w:r w:rsidRPr="002A3B5C">
        <w:rPr>
          <w:rFonts w:cs="B Mitra"/>
          <w:sz w:val="26"/>
          <w:szCs w:val="26"/>
          <w:rtl/>
          <w:lang w:bidi="fa-IR"/>
        </w:rPr>
        <w:t xml:space="preserve"> و ... به موارد</w:t>
      </w:r>
      <w:r w:rsidRPr="002A3B5C">
        <w:rPr>
          <w:rFonts w:cs="B Mitra" w:hint="cs"/>
          <w:sz w:val="26"/>
          <w:szCs w:val="26"/>
          <w:rtl/>
          <w:lang w:bidi="fa-IR"/>
        </w:rPr>
        <w:t>ی</w:t>
      </w:r>
      <w:r w:rsidRPr="002A3B5C">
        <w:rPr>
          <w:rFonts w:cs="B Mitra"/>
          <w:sz w:val="26"/>
          <w:szCs w:val="26"/>
          <w:rtl/>
          <w:lang w:bidi="fa-IR"/>
        </w:rPr>
        <w:t xml:space="preserve"> از قب</w:t>
      </w:r>
      <w:r w:rsidRPr="002A3B5C">
        <w:rPr>
          <w:rFonts w:cs="B Mitra" w:hint="cs"/>
          <w:sz w:val="26"/>
          <w:szCs w:val="26"/>
          <w:rtl/>
          <w:lang w:bidi="fa-IR"/>
        </w:rPr>
        <w:t>ی</w:t>
      </w:r>
      <w:r w:rsidRPr="002A3B5C">
        <w:rPr>
          <w:rFonts w:cs="B Mitra" w:hint="eastAsia"/>
          <w:sz w:val="26"/>
          <w:szCs w:val="26"/>
          <w:rtl/>
          <w:lang w:bidi="fa-IR"/>
        </w:rPr>
        <w:t>ل</w:t>
      </w:r>
      <w:r w:rsidRPr="002A3B5C">
        <w:rPr>
          <w:rFonts w:cs="B Mitra"/>
          <w:sz w:val="26"/>
          <w:szCs w:val="26"/>
          <w:rtl/>
          <w:lang w:bidi="fa-IR"/>
        </w:rPr>
        <w:t xml:space="preserve"> بوم</w:t>
      </w:r>
      <w:r w:rsidRPr="002A3B5C">
        <w:rPr>
          <w:rFonts w:cs="B Mitra" w:hint="cs"/>
          <w:sz w:val="26"/>
          <w:szCs w:val="26"/>
          <w:rtl/>
          <w:lang w:bidi="fa-IR"/>
        </w:rPr>
        <w:t>ی</w:t>
      </w:r>
      <w:r w:rsidRPr="002A3B5C">
        <w:rPr>
          <w:rFonts w:cs="B Mitra"/>
          <w:sz w:val="26"/>
          <w:szCs w:val="26"/>
          <w:rtl/>
          <w:lang w:bidi="fa-IR"/>
        </w:rPr>
        <w:t xml:space="preserve"> بودن زبان باز</w:t>
      </w:r>
      <w:r w:rsidRPr="002A3B5C">
        <w:rPr>
          <w:rFonts w:cs="B Mitra" w:hint="cs"/>
          <w:sz w:val="26"/>
          <w:szCs w:val="26"/>
          <w:rtl/>
          <w:lang w:bidi="fa-IR"/>
        </w:rPr>
        <w:t>ی</w:t>
      </w:r>
      <w:r w:rsidRPr="002A3B5C">
        <w:rPr>
          <w:rFonts w:cs="B Mitra"/>
          <w:sz w:val="26"/>
          <w:szCs w:val="26"/>
          <w:rtl/>
          <w:lang w:bidi="fa-IR"/>
        </w:rPr>
        <w:t xml:space="preserve"> وابستگ</w:t>
      </w:r>
      <w:r w:rsidRPr="002A3B5C">
        <w:rPr>
          <w:rFonts w:cs="B Mitra" w:hint="cs"/>
          <w:sz w:val="26"/>
          <w:szCs w:val="26"/>
          <w:rtl/>
          <w:lang w:bidi="fa-IR"/>
        </w:rPr>
        <w:t>ی</w:t>
      </w:r>
      <w:r w:rsidRPr="002A3B5C">
        <w:rPr>
          <w:rFonts w:cs="B Mitra"/>
          <w:sz w:val="26"/>
          <w:szCs w:val="26"/>
          <w:rtl/>
          <w:lang w:bidi="fa-IR"/>
        </w:rPr>
        <w:t xml:space="preserve"> ندارند، اما سبک‌ها</w:t>
      </w:r>
      <w:r w:rsidRPr="002A3B5C">
        <w:rPr>
          <w:rFonts w:cs="B Mitra" w:hint="cs"/>
          <w:sz w:val="26"/>
          <w:szCs w:val="26"/>
          <w:rtl/>
          <w:lang w:bidi="fa-IR"/>
        </w:rPr>
        <w:t>یی</w:t>
      </w:r>
      <w:r w:rsidRPr="002A3B5C">
        <w:rPr>
          <w:rFonts w:cs="B Mitra"/>
          <w:sz w:val="26"/>
          <w:szCs w:val="26"/>
          <w:rtl/>
          <w:lang w:bidi="fa-IR"/>
        </w:rPr>
        <w:t xml:space="preserve"> از قب</w:t>
      </w:r>
      <w:r w:rsidRPr="002A3B5C">
        <w:rPr>
          <w:rFonts w:cs="B Mitra" w:hint="cs"/>
          <w:sz w:val="26"/>
          <w:szCs w:val="26"/>
          <w:rtl/>
          <w:lang w:bidi="fa-IR"/>
        </w:rPr>
        <w:t>ی</w:t>
      </w:r>
      <w:r w:rsidRPr="002A3B5C">
        <w:rPr>
          <w:rFonts w:cs="B Mitra" w:hint="eastAsia"/>
          <w:sz w:val="26"/>
          <w:szCs w:val="26"/>
          <w:rtl/>
          <w:lang w:bidi="fa-IR"/>
        </w:rPr>
        <w:t>ل</w:t>
      </w:r>
      <w:r w:rsidRPr="002A3B5C">
        <w:rPr>
          <w:rFonts w:cs="B Mitra"/>
          <w:sz w:val="26"/>
          <w:szCs w:val="26"/>
          <w:rtl/>
          <w:lang w:bidi="fa-IR"/>
        </w:rPr>
        <w:t xml:space="preserve"> کلمات و دانست</w:t>
      </w:r>
      <w:r w:rsidRPr="002A3B5C">
        <w:rPr>
          <w:rFonts w:cs="B Mitra" w:hint="cs"/>
          <w:sz w:val="26"/>
          <w:szCs w:val="26"/>
          <w:rtl/>
          <w:lang w:bidi="fa-IR"/>
        </w:rPr>
        <w:t>ی‌</w:t>
      </w:r>
      <w:r w:rsidRPr="002A3B5C">
        <w:rPr>
          <w:rFonts w:cs="B Mitra" w:hint="eastAsia"/>
          <w:sz w:val="26"/>
          <w:szCs w:val="26"/>
          <w:rtl/>
          <w:lang w:bidi="fa-IR"/>
        </w:rPr>
        <w:t>ها،</w:t>
      </w:r>
      <w:r w:rsidRPr="002A3B5C">
        <w:rPr>
          <w:rFonts w:cs="B Mitra"/>
          <w:sz w:val="26"/>
          <w:szCs w:val="26"/>
          <w:rtl/>
          <w:lang w:bidi="fa-IR"/>
        </w:rPr>
        <w:t xml:space="preserve"> آموزش</w:t>
      </w:r>
      <w:r w:rsidRPr="002A3B5C">
        <w:rPr>
          <w:rFonts w:cs="B Mitra" w:hint="cs"/>
          <w:sz w:val="26"/>
          <w:szCs w:val="26"/>
          <w:rtl/>
          <w:lang w:bidi="fa-IR"/>
        </w:rPr>
        <w:t>ی</w:t>
      </w:r>
      <w:r w:rsidRPr="002A3B5C">
        <w:rPr>
          <w:rFonts w:cs="B Mitra"/>
          <w:sz w:val="26"/>
          <w:szCs w:val="26"/>
          <w:rtl/>
          <w:lang w:bidi="fa-IR"/>
        </w:rPr>
        <w:t xml:space="preserve"> و ماجرا</w:t>
      </w:r>
      <w:r w:rsidRPr="002A3B5C">
        <w:rPr>
          <w:rFonts w:cs="B Mitra" w:hint="cs"/>
          <w:sz w:val="26"/>
          <w:szCs w:val="26"/>
          <w:rtl/>
          <w:lang w:bidi="fa-IR"/>
        </w:rPr>
        <w:t>یی</w:t>
      </w:r>
      <w:r w:rsidRPr="002A3B5C">
        <w:rPr>
          <w:rFonts w:cs="B Mitra"/>
          <w:sz w:val="26"/>
          <w:szCs w:val="26"/>
          <w:rtl/>
          <w:lang w:bidi="fa-IR"/>
        </w:rPr>
        <w:t xml:space="preserve"> به خاطر محتوا و سبک خود به شدت در گرو ا</w:t>
      </w:r>
      <w:r w:rsidRPr="002A3B5C">
        <w:rPr>
          <w:rFonts w:cs="B Mitra" w:hint="cs"/>
          <w:sz w:val="26"/>
          <w:szCs w:val="26"/>
          <w:rtl/>
          <w:lang w:bidi="fa-IR"/>
        </w:rPr>
        <w:t>ی</w:t>
      </w:r>
      <w:r w:rsidRPr="002A3B5C">
        <w:rPr>
          <w:rFonts w:cs="B Mitra" w:hint="eastAsia"/>
          <w:sz w:val="26"/>
          <w:szCs w:val="26"/>
          <w:rtl/>
          <w:lang w:bidi="fa-IR"/>
        </w:rPr>
        <w:t>ن</w:t>
      </w:r>
      <w:r w:rsidRPr="002A3B5C">
        <w:rPr>
          <w:rFonts w:cs="B Mitra"/>
          <w:sz w:val="26"/>
          <w:szCs w:val="26"/>
          <w:rtl/>
          <w:lang w:bidi="fa-IR"/>
        </w:rPr>
        <w:t xml:space="preserve"> مسئله هستند. برا</w:t>
      </w:r>
      <w:r w:rsidRPr="002A3B5C">
        <w:rPr>
          <w:rFonts w:cs="B Mitra" w:hint="cs"/>
          <w:sz w:val="26"/>
          <w:szCs w:val="26"/>
          <w:rtl/>
          <w:lang w:bidi="fa-IR"/>
        </w:rPr>
        <w:t>ی</w:t>
      </w:r>
      <w:r w:rsidRPr="002A3B5C">
        <w:rPr>
          <w:rFonts w:cs="B Mitra"/>
          <w:sz w:val="26"/>
          <w:szCs w:val="26"/>
          <w:rtl/>
          <w:lang w:bidi="fa-IR"/>
        </w:rPr>
        <w:t xml:space="preserve"> هم</w:t>
      </w:r>
      <w:r w:rsidRPr="002A3B5C">
        <w:rPr>
          <w:rFonts w:cs="B Mitra" w:hint="cs"/>
          <w:sz w:val="26"/>
          <w:szCs w:val="26"/>
          <w:rtl/>
          <w:lang w:bidi="fa-IR"/>
        </w:rPr>
        <w:t>ی</w:t>
      </w:r>
      <w:r w:rsidRPr="002A3B5C">
        <w:rPr>
          <w:rFonts w:cs="B Mitra" w:hint="eastAsia"/>
          <w:sz w:val="26"/>
          <w:szCs w:val="26"/>
          <w:rtl/>
          <w:lang w:bidi="fa-IR"/>
        </w:rPr>
        <w:t>ن</w:t>
      </w:r>
      <w:r w:rsidRPr="002A3B5C">
        <w:rPr>
          <w:rFonts w:cs="B Mitra"/>
          <w:sz w:val="26"/>
          <w:szCs w:val="26"/>
          <w:rtl/>
          <w:lang w:bidi="fa-IR"/>
        </w:rPr>
        <w:t xml:space="preserve"> سهم باز</w:t>
      </w:r>
      <w:r w:rsidRPr="002A3B5C">
        <w:rPr>
          <w:rFonts w:cs="B Mitra" w:hint="cs"/>
          <w:sz w:val="26"/>
          <w:szCs w:val="26"/>
          <w:rtl/>
          <w:lang w:bidi="fa-IR"/>
        </w:rPr>
        <w:t>ی‌</w:t>
      </w:r>
      <w:r w:rsidRPr="002A3B5C">
        <w:rPr>
          <w:rFonts w:cs="B Mitra" w:hint="eastAsia"/>
          <w:sz w:val="26"/>
          <w:szCs w:val="26"/>
          <w:rtl/>
          <w:lang w:bidi="fa-IR"/>
        </w:rPr>
        <w:t>ها</w:t>
      </w:r>
      <w:r w:rsidRPr="002A3B5C">
        <w:rPr>
          <w:rFonts w:cs="B Mitra" w:hint="cs"/>
          <w:sz w:val="26"/>
          <w:szCs w:val="26"/>
          <w:rtl/>
          <w:lang w:bidi="fa-IR"/>
        </w:rPr>
        <w:t>ی</w:t>
      </w:r>
      <w:r w:rsidRPr="002A3B5C">
        <w:rPr>
          <w:rFonts w:cs="B Mitra"/>
          <w:sz w:val="26"/>
          <w:szCs w:val="26"/>
          <w:rtl/>
          <w:lang w:bidi="fa-IR"/>
        </w:rPr>
        <w:t xml:space="preserve"> ا</w:t>
      </w:r>
      <w:r w:rsidRPr="002A3B5C">
        <w:rPr>
          <w:rFonts w:cs="B Mitra" w:hint="cs"/>
          <w:sz w:val="26"/>
          <w:szCs w:val="26"/>
          <w:rtl/>
          <w:lang w:bidi="fa-IR"/>
        </w:rPr>
        <w:t>ی</w:t>
      </w:r>
      <w:r w:rsidRPr="002A3B5C">
        <w:rPr>
          <w:rFonts w:cs="B Mitra" w:hint="eastAsia"/>
          <w:sz w:val="26"/>
          <w:szCs w:val="26"/>
          <w:rtl/>
          <w:lang w:bidi="fa-IR"/>
        </w:rPr>
        <w:t>ران</w:t>
      </w:r>
      <w:r w:rsidRPr="002A3B5C">
        <w:rPr>
          <w:rFonts w:cs="B Mitra" w:hint="cs"/>
          <w:sz w:val="26"/>
          <w:szCs w:val="26"/>
          <w:rtl/>
          <w:lang w:bidi="fa-IR"/>
        </w:rPr>
        <w:t>ی</w:t>
      </w:r>
      <w:r w:rsidRPr="002A3B5C">
        <w:rPr>
          <w:rFonts w:cs="B Mitra"/>
          <w:sz w:val="26"/>
          <w:szCs w:val="26"/>
          <w:rtl/>
          <w:lang w:bidi="fa-IR"/>
        </w:rPr>
        <w:t xml:space="preserve"> در ا</w:t>
      </w:r>
      <w:r w:rsidRPr="002A3B5C">
        <w:rPr>
          <w:rFonts w:cs="B Mitra" w:hint="cs"/>
          <w:sz w:val="26"/>
          <w:szCs w:val="26"/>
          <w:rtl/>
          <w:lang w:bidi="fa-IR"/>
        </w:rPr>
        <w:t>ی</w:t>
      </w:r>
      <w:r w:rsidRPr="002A3B5C">
        <w:rPr>
          <w:rFonts w:cs="B Mitra" w:hint="eastAsia"/>
          <w:sz w:val="26"/>
          <w:szCs w:val="26"/>
          <w:rtl/>
          <w:lang w:bidi="fa-IR"/>
        </w:rPr>
        <w:t>ن</w:t>
      </w:r>
      <w:r w:rsidRPr="002A3B5C">
        <w:rPr>
          <w:rFonts w:cs="B Mitra"/>
          <w:sz w:val="26"/>
          <w:szCs w:val="26"/>
          <w:rtl/>
          <w:lang w:bidi="fa-IR"/>
        </w:rPr>
        <w:t xml:space="preserve"> دسته‌</w:t>
      </w:r>
      <w:r w:rsidRPr="002A3B5C">
        <w:rPr>
          <w:rFonts w:cs="B Mitra" w:hint="eastAsia"/>
          <w:sz w:val="26"/>
          <w:szCs w:val="26"/>
          <w:rtl/>
          <w:lang w:bidi="fa-IR"/>
        </w:rPr>
        <w:t>ها</w:t>
      </w:r>
      <w:r w:rsidRPr="002A3B5C">
        <w:rPr>
          <w:rFonts w:cs="B Mitra"/>
          <w:sz w:val="26"/>
          <w:szCs w:val="26"/>
          <w:rtl/>
          <w:lang w:bidi="fa-IR"/>
        </w:rPr>
        <w:t xml:space="preserve"> به نسبت د</w:t>
      </w:r>
      <w:r w:rsidRPr="002A3B5C">
        <w:rPr>
          <w:rFonts w:cs="B Mitra" w:hint="cs"/>
          <w:sz w:val="26"/>
          <w:szCs w:val="26"/>
          <w:rtl/>
          <w:lang w:bidi="fa-IR"/>
        </w:rPr>
        <w:t>ی</w:t>
      </w:r>
      <w:r w:rsidRPr="002A3B5C">
        <w:rPr>
          <w:rFonts w:cs="B Mitra" w:hint="eastAsia"/>
          <w:sz w:val="26"/>
          <w:szCs w:val="26"/>
          <w:rtl/>
          <w:lang w:bidi="fa-IR"/>
        </w:rPr>
        <w:t>گر</w:t>
      </w:r>
      <w:r w:rsidRPr="002A3B5C">
        <w:rPr>
          <w:rFonts w:cs="B Mitra"/>
          <w:sz w:val="26"/>
          <w:szCs w:val="26"/>
          <w:rtl/>
          <w:lang w:bidi="fa-IR"/>
        </w:rPr>
        <w:t xml:space="preserve"> دسته‌ها بدون وابستگ</w:t>
      </w:r>
      <w:r w:rsidRPr="002A3B5C">
        <w:rPr>
          <w:rFonts w:cs="B Mitra" w:hint="cs"/>
          <w:sz w:val="26"/>
          <w:szCs w:val="26"/>
          <w:rtl/>
          <w:lang w:bidi="fa-IR"/>
        </w:rPr>
        <w:t>ی</w:t>
      </w:r>
      <w:r w:rsidRPr="002A3B5C">
        <w:rPr>
          <w:rFonts w:cs="B Mitra"/>
          <w:sz w:val="26"/>
          <w:szCs w:val="26"/>
          <w:rtl/>
          <w:lang w:bidi="fa-IR"/>
        </w:rPr>
        <w:t xml:space="preserve"> به ک</w:t>
      </w:r>
      <w:r w:rsidRPr="002A3B5C">
        <w:rPr>
          <w:rFonts w:cs="B Mitra" w:hint="cs"/>
          <w:sz w:val="26"/>
          <w:szCs w:val="26"/>
          <w:rtl/>
          <w:lang w:bidi="fa-IR"/>
        </w:rPr>
        <w:t>ی</w:t>
      </w:r>
      <w:r w:rsidRPr="002A3B5C">
        <w:rPr>
          <w:rFonts w:cs="B Mitra" w:hint="eastAsia"/>
          <w:sz w:val="26"/>
          <w:szCs w:val="26"/>
          <w:rtl/>
          <w:lang w:bidi="fa-IR"/>
        </w:rPr>
        <w:t>ف</w:t>
      </w:r>
      <w:r w:rsidRPr="002A3B5C">
        <w:rPr>
          <w:rFonts w:cs="B Mitra" w:hint="cs"/>
          <w:sz w:val="26"/>
          <w:szCs w:val="26"/>
          <w:rtl/>
          <w:lang w:bidi="fa-IR"/>
        </w:rPr>
        <w:t>ی</w:t>
      </w:r>
      <w:r w:rsidRPr="002A3B5C">
        <w:rPr>
          <w:rFonts w:cs="B Mitra" w:hint="eastAsia"/>
          <w:sz w:val="26"/>
          <w:szCs w:val="26"/>
          <w:rtl/>
          <w:lang w:bidi="fa-IR"/>
        </w:rPr>
        <w:t>ت</w:t>
      </w:r>
      <w:r w:rsidRPr="002A3B5C">
        <w:rPr>
          <w:rFonts w:cs="B Mitra"/>
          <w:sz w:val="26"/>
          <w:szCs w:val="26"/>
          <w:rtl/>
          <w:lang w:bidi="fa-IR"/>
        </w:rPr>
        <w:t xml:space="preserve"> باز</w:t>
      </w:r>
      <w:r w:rsidRPr="002A3B5C">
        <w:rPr>
          <w:rFonts w:cs="B Mitra" w:hint="cs"/>
          <w:sz w:val="26"/>
          <w:szCs w:val="26"/>
          <w:rtl/>
          <w:lang w:bidi="fa-IR"/>
        </w:rPr>
        <w:t>ی‌</w:t>
      </w:r>
      <w:r w:rsidRPr="002A3B5C">
        <w:rPr>
          <w:rFonts w:cs="B Mitra" w:hint="eastAsia"/>
          <w:sz w:val="26"/>
          <w:szCs w:val="26"/>
          <w:rtl/>
          <w:lang w:bidi="fa-IR"/>
        </w:rPr>
        <w:t>ها</w:t>
      </w:r>
      <w:r w:rsidRPr="002A3B5C">
        <w:rPr>
          <w:rFonts w:cs="B Mitra"/>
          <w:sz w:val="26"/>
          <w:szCs w:val="26"/>
          <w:rtl/>
          <w:lang w:bidi="fa-IR"/>
        </w:rPr>
        <w:t xml:space="preserve"> بس</w:t>
      </w:r>
      <w:r w:rsidRPr="002A3B5C">
        <w:rPr>
          <w:rFonts w:cs="B Mitra" w:hint="cs"/>
          <w:sz w:val="26"/>
          <w:szCs w:val="26"/>
          <w:rtl/>
          <w:lang w:bidi="fa-IR"/>
        </w:rPr>
        <w:t>ی</w:t>
      </w:r>
      <w:r w:rsidRPr="002A3B5C">
        <w:rPr>
          <w:rFonts w:cs="B Mitra" w:hint="eastAsia"/>
          <w:sz w:val="26"/>
          <w:szCs w:val="26"/>
          <w:rtl/>
          <w:lang w:bidi="fa-IR"/>
        </w:rPr>
        <w:t>ار</w:t>
      </w:r>
      <w:r w:rsidRPr="002A3B5C">
        <w:rPr>
          <w:rFonts w:cs="B Mitra"/>
          <w:sz w:val="26"/>
          <w:szCs w:val="26"/>
          <w:rtl/>
          <w:lang w:bidi="fa-IR"/>
        </w:rPr>
        <w:t xml:space="preserve"> بالاتر از موارد د</w:t>
      </w:r>
      <w:r w:rsidRPr="002A3B5C">
        <w:rPr>
          <w:rFonts w:cs="B Mitra" w:hint="cs"/>
          <w:sz w:val="26"/>
          <w:szCs w:val="26"/>
          <w:rtl/>
          <w:lang w:bidi="fa-IR"/>
        </w:rPr>
        <w:t>ی</w:t>
      </w:r>
      <w:r w:rsidRPr="002A3B5C">
        <w:rPr>
          <w:rFonts w:cs="B Mitra" w:hint="eastAsia"/>
          <w:sz w:val="26"/>
          <w:szCs w:val="26"/>
          <w:rtl/>
          <w:lang w:bidi="fa-IR"/>
        </w:rPr>
        <w:t>گر</w:t>
      </w:r>
      <w:r w:rsidRPr="002A3B5C">
        <w:rPr>
          <w:rFonts w:cs="B Mitra"/>
          <w:sz w:val="26"/>
          <w:szCs w:val="26"/>
          <w:rtl/>
          <w:lang w:bidi="fa-IR"/>
        </w:rPr>
        <w:t xml:space="preserve"> است. سهم ۱۰۰ درصد</w:t>
      </w:r>
      <w:r w:rsidRPr="002A3B5C">
        <w:rPr>
          <w:rFonts w:cs="B Mitra" w:hint="cs"/>
          <w:sz w:val="26"/>
          <w:szCs w:val="26"/>
          <w:rtl/>
          <w:lang w:bidi="fa-IR"/>
        </w:rPr>
        <w:t>ی</w:t>
      </w:r>
      <w:r w:rsidRPr="002A3B5C">
        <w:rPr>
          <w:rFonts w:cs="B Mitra"/>
          <w:sz w:val="26"/>
          <w:szCs w:val="26"/>
          <w:rtl/>
          <w:lang w:bidi="fa-IR"/>
        </w:rPr>
        <w:t xml:space="preserve"> در کلمات و دانستن</w:t>
      </w:r>
      <w:r w:rsidRPr="002A3B5C">
        <w:rPr>
          <w:rFonts w:cs="B Mitra" w:hint="cs"/>
          <w:sz w:val="26"/>
          <w:szCs w:val="26"/>
          <w:rtl/>
          <w:lang w:bidi="fa-IR"/>
        </w:rPr>
        <w:t>ی‌</w:t>
      </w:r>
      <w:r w:rsidRPr="002A3B5C">
        <w:rPr>
          <w:rFonts w:cs="B Mitra" w:hint="eastAsia"/>
          <w:sz w:val="26"/>
          <w:szCs w:val="26"/>
          <w:rtl/>
          <w:lang w:bidi="fa-IR"/>
        </w:rPr>
        <w:t>ها،</w:t>
      </w:r>
      <w:r w:rsidRPr="002A3B5C">
        <w:rPr>
          <w:rFonts w:cs="B Mitra"/>
          <w:sz w:val="26"/>
          <w:szCs w:val="26"/>
          <w:rtl/>
          <w:lang w:bidi="fa-IR"/>
        </w:rPr>
        <w:t xml:space="preserve"> سهم ۷۴ درصد</w:t>
      </w:r>
      <w:r w:rsidRPr="002A3B5C">
        <w:rPr>
          <w:rFonts w:cs="B Mitra" w:hint="cs"/>
          <w:sz w:val="26"/>
          <w:szCs w:val="26"/>
          <w:rtl/>
          <w:lang w:bidi="fa-IR"/>
        </w:rPr>
        <w:t>ی</w:t>
      </w:r>
      <w:r w:rsidRPr="002A3B5C">
        <w:rPr>
          <w:rFonts w:cs="B Mitra"/>
          <w:sz w:val="26"/>
          <w:szCs w:val="26"/>
          <w:rtl/>
          <w:lang w:bidi="fa-IR"/>
        </w:rPr>
        <w:t xml:space="preserve"> در آموزش</w:t>
      </w:r>
      <w:r w:rsidRPr="002A3B5C">
        <w:rPr>
          <w:rFonts w:cs="B Mitra" w:hint="cs"/>
          <w:sz w:val="26"/>
          <w:szCs w:val="26"/>
          <w:rtl/>
          <w:lang w:bidi="fa-IR"/>
        </w:rPr>
        <w:t>ی</w:t>
      </w:r>
      <w:r w:rsidRPr="002A3B5C">
        <w:rPr>
          <w:rFonts w:cs="B Mitra"/>
          <w:sz w:val="26"/>
          <w:szCs w:val="26"/>
          <w:rtl/>
          <w:lang w:bidi="fa-IR"/>
        </w:rPr>
        <w:t xml:space="preserve"> و سهم ۶۰ درصد</w:t>
      </w:r>
      <w:r w:rsidRPr="002A3B5C">
        <w:rPr>
          <w:rFonts w:cs="B Mitra" w:hint="cs"/>
          <w:sz w:val="26"/>
          <w:szCs w:val="26"/>
          <w:rtl/>
          <w:lang w:bidi="fa-IR"/>
        </w:rPr>
        <w:t>ی</w:t>
      </w:r>
      <w:r w:rsidRPr="002A3B5C">
        <w:rPr>
          <w:rFonts w:cs="B Mitra"/>
          <w:sz w:val="26"/>
          <w:szCs w:val="26"/>
          <w:rtl/>
          <w:lang w:bidi="fa-IR"/>
        </w:rPr>
        <w:t xml:space="preserve"> در دسته‌</w:t>
      </w:r>
      <w:r w:rsidRPr="002A3B5C">
        <w:rPr>
          <w:rFonts w:cs="B Mitra" w:hint="cs"/>
          <w:sz w:val="26"/>
          <w:szCs w:val="26"/>
          <w:rtl/>
          <w:lang w:bidi="fa-IR"/>
        </w:rPr>
        <w:t>ی</w:t>
      </w:r>
      <w:r w:rsidRPr="002A3B5C">
        <w:rPr>
          <w:rFonts w:cs="B Mitra"/>
          <w:sz w:val="26"/>
          <w:szCs w:val="26"/>
          <w:rtl/>
          <w:lang w:bidi="fa-IR"/>
        </w:rPr>
        <w:t xml:space="preserve"> ماجرا</w:t>
      </w:r>
      <w:r w:rsidRPr="002A3B5C">
        <w:rPr>
          <w:rFonts w:cs="B Mitra" w:hint="cs"/>
          <w:sz w:val="26"/>
          <w:szCs w:val="26"/>
          <w:rtl/>
          <w:lang w:bidi="fa-IR"/>
        </w:rPr>
        <w:t>یی</w:t>
      </w:r>
      <w:r w:rsidRPr="002A3B5C">
        <w:rPr>
          <w:rFonts w:cs="B Mitra"/>
          <w:sz w:val="26"/>
          <w:szCs w:val="26"/>
          <w:rtl/>
          <w:lang w:bidi="fa-IR"/>
        </w:rPr>
        <w:t xml:space="preserve"> نشان دهنده‌</w:t>
      </w:r>
      <w:r w:rsidRPr="002A3B5C">
        <w:rPr>
          <w:rFonts w:cs="B Mitra" w:hint="cs"/>
          <w:sz w:val="26"/>
          <w:szCs w:val="26"/>
          <w:rtl/>
          <w:lang w:bidi="fa-IR"/>
        </w:rPr>
        <w:t>ی</w:t>
      </w:r>
      <w:r w:rsidRPr="002A3B5C">
        <w:rPr>
          <w:rFonts w:cs="B Mitra"/>
          <w:sz w:val="26"/>
          <w:szCs w:val="26"/>
          <w:rtl/>
          <w:lang w:bidi="fa-IR"/>
        </w:rPr>
        <w:t xml:space="preserve"> ا</w:t>
      </w:r>
      <w:r w:rsidRPr="002A3B5C">
        <w:rPr>
          <w:rFonts w:cs="B Mitra" w:hint="cs"/>
          <w:sz w:val="26"/>
          <w:szCs w:val="26"/>
          <w:rtl/>
          <w:lang w:bidi="fa-IR"/>
        </w:rPr>
        <w:t>ی</w:t>
      </w:r>
      <w:r w:rsidRPr="002A3B5C">
        <w:rPr>
          <w:rFonts w:cs="B Mitra" w:hint="eastAsia"/>
          <w:sz w:val="26"/>
          <w:szCs w:val="26"/>
          <w:rtl/>
          <w:lang w:bidi="fa-IR"/>
        </w:rPr>
        <w:t>ن</w:t>
      </w:r>
      <w:r w:rsidRPr="002A3B5C">
        <w:rPr>
          <w:rFonts w:cs="B Mitra"/>
          <w:sz w:val="26"/>
          <w:szCs w:val="26"/>
          <w:rtl/>
          <w:lang w:bidi="fa-IR"/>
        </w:rPr>
        <w:t xml:space="preserve"> موضوع است</w:t>
      </w:r>
      <w:del w:id="2" w:author="user" w:date="2018-01-04T00:53:00Z">
        <w:r w:rsidR="0041428C" w:rsidDel="001C558F">
          <w:rPr>
            <w:rStyle w:val="FootnoteReference"/>
            <w:rFonts w:cs="B Mitra"/>
            <w:sz w:val="26"/>
            <w:szCs w:val="26"/>
            <w:rtl/>
            <w:lang w:bidi="fa-IR"/>
          </w:rPr>
          <w:footnoteReference w:id="2"/>
        </w:r>
        <w:r w:rsidRPr="002A3B5C" w:rsidDel="001C558F">
          <w:rPr>
            <w:rFonts w:cs="B Mitra"/>
            <w:sz w:val="26"/>
            <w:szCs w:val="26"/>
            <w:rtl/>
            <w:lang w:bidi="fa-IR"/>
          </w:rPr>
          <w:delText>.</w:delText>
        </w:r>
        <w:r w:rsidDel="001C558F">
          <w:rPr>
            <w:rFonts w:cs="Times New Roman" w:hint="cs"/>
            <w:sz w:val="26"/>
            <w:szCs w:val="26"/>
            <w:rtl/>
            <w:lang w:bidi="fa-IR"/>
          </w:rPr>
          <w:delText>"</w:delText>
        </w:r>
      </w:del>
      <w:ins w:id="5" w:author="user" w:date="2018-01-04T00:53:00Z">
        <w:r w:rsidR="001C558F">
          <w:rPr>
            <w:rStyle w:val="FootnoteReference"/>
            <w:rFonts w:cs="B Mitra"/>
            <w:sz w:val="26"/>
            <w:szCs w:val="26"/>
            <w:rtl/>
            <w:lang w:bidi="fa-IR"/>
          </w:rPr>
          <w:footnoteReference w:id="3"/>
        </w:r>
        <w:r w:rsidR="001C558F" w:rsidRPr="002A3B5C">
          <w:rPr>
            <w:rFonts w:cs="B Mitra"/>
            <w:sz w:val="26"/>
            <w:szCs w:val="26"/>
            <w:rtl/>
            <w:lang w:bidi="fa-IR"/>
          </w:rPr>
          <w:t>.</w:t>
        </w:r>
        <w:r w:rsidR="001C558F">
          <w:rPr>
            <w:rFonts w:cs="Times New Roman" w:hint="cs"/>
            <w:sz w:val="26"/>
            <w:szCs w:val="26"/>
            <w:rtl/>
            <w:lang w:bidi="fa-IR"/>
          </w:rPr>
          <w:t>»</w:t>
        </w:r>
      </w:ins>
    </w:p>
    <w:p w:rsidR="00F237EC" w:rsidRDefault="00407291" w:rsidP="001E22B3">
      <w:pPr>
        <w:bidi/>
        <w:jc w:val="both"/>
        <w:rPr>
          <w:rFonts w:cs="B Mitra"/>
          <w:sz w:val="26"/>
          <w:szCs w:val="26"/>
          <w:lang w:bidi="fa-IR"/>
        </w:rPr>
      </w:pPr>
      <w:r>
        <w:rPr>
          <w:rFonts w:cs="B Mitra" w:hint="cs"/>
          <w:sz w:val="26"/>
          <w:szCs w:val="26"/>
          <w:rtl/>
          <w:lang w:bidi="fa-IR"/>
        </w:rPr>
        <w:t xml:space="preserve">دلیل دوم </w:t>
      </w:r>
      <w:r w:rsidR="005D1D85">
        <w:rPr>
          <w:rFonts w:cs="B Mitra" w:hint="cs"/>
          <w:sz w:val="26"/>
          <w:szCs w:val="26"/>
          <w:rtl/>
          <w:lang w:bidi="fa-IR"/>
        </w:rPr>
        <w:t>این اهمیت</w:t>
      </w:r>
      <w:r>
        <w:rPr>
          <w:rFonts w:cs="B Mitra" w:hint="cs"/>
          <w:sz w:val="26"/>
          <w:szCs w:val="26"/>
          <w:rtl/>
          <w:lang w:bidi="fa-IR"/>
        </w:rPr>
        <w:t xml:space="preserve"> در </w:t>
      </w:r>
      <w:r w:rsidR="00AE471E">
        <w:rPr>
          <w:rFonts w:cs="B Mitra" w:hint="cs"/>
          <w:sz w:val="26"/>
          <w:szCs w:val="26"/>
          <w:rtl/>
          <w:lang w:bidi="fa-IR"/>
        </w:rPr>
        <w:t>بررسی نمونه بازی</w:t>
      </w:r>
      <w:r w:rsidR="00CB7575">
        <w:rPr>
          <w:rFonts w:cs="B Mitra"/>
          <w:sz w:val="26"/>
          <w:szCs w:val="26"/>
          <w:rtl/>
          <w:lang w:bidi="fa-IR"/>
        </w:rPr>
        <w:softHyphen/>
      </w:r>
      <w:r w:rsidR="00AE471E">
        <w:rPr>
          <w:rFonts w:cs="B Mitra" w:hint="cs"/>
          <w:sz w:val="26"/>
          <w:szCs w:val="26"/>
          <w:rtl/>
          <w:lang w:bidi="fa-IR"/>
        </w:rPr>
        <w:t>هایی نظیر کوییز</w:t>
      </w:r>
      <w:r w:rsidR="00CB7575">
        <w:rPr>
          <w:rFonts w:cs="B Mitra"/>
          <w:sz w:val="26"/>
          <w:szCs w:val="26"/>
          <w:rtl/>
          <w:lang w:bidi="fa-IR"/>
        </w:rPr>
        <w:softHyphen/>
      </w:r>
      <w:r w:rsidR="00AE471E">
        <w:rPr>
          <w:rFonts w:cs="B Mitra" w:hint="cs"/>
          <w:sz w:val="26"/>
          <w:szCs w:val="26"/>
          <w:rtl/>
          <w:lang w:bidi="fa-IR"/>
        </w:rPr>
        <w:t>آ</w:t>
      </w:r>
      <w:ins w:id="8" w:author="user" w:date="2018-01-04T00:54:00Z">
        <w:r w:rsidR="001C558F">
          <w:rPr>
            <w:rFonts w:cs="B Mitra" w:hint="cs"/>
            <w:sz w:val="26"/>
            <w:szCs w:val="26"/>
            <w:rtl/>
            <w:lang w:bidi="fa-IR"/>
          </w:rPr>
          <w:t>و</w:t>
        </w:r>
      </w:ins>
      <w:r w:rsidR="004C4A4D">
        <w:rPr>
          <w:rFonts w:cs="B Mitra" w:hint="cs"/>
          <w:sz w:val="26"/>
          <w:szCs w:val="26"/>
          <w:rtl/>
          <w:lang w:bidi="fa-IR"/>
        </w:rPr>
        <w:t>ف</w:t>
      </w:r>
      <w:r w:rsidR="00CB7575">
        <w:rPr>
          <w:rFonts w:cs="B Mitra"/>
          <w:sz w:val="26"/>
          <w:szCs w:val="26"/>
          <w:rtl/>
          <w:lang w:bidi="fa-IR"/>
        </w:rPr>
        <w:softHyphen/>
      </w:r>
      <w:r w:rsidR="00AE471E">
        <w:rPr>
          <w:rFonts w:cs="B Mitra" w:hint="cs"/>
          <w:sz w:val="26"/>
          <w:szCs w:val="26"/>
          <w:rtl/>
          <w:lang w:bidi="fa-IR"/>
        </w:rPr>
        <w:t>کینگز</w:t>
      </w:r>
      <w:r w:rsidR="0021544A">
        <w:rPr>
          <w:rStyle w:val="FootnoteReference"/>
          <w:rFonts w:cs="B Mitra"/>
          <w:sz w:val="26"/>
          <w:szCs w:val="26"/>
          <w:rtl/>
          <w:lang w:bidi="fa-IR"/>
        </w:rPr>
        <w:footnoteReference w:id="4"/>
      </w:r>
      <w:r w:rsidR="00AE471E">
        <w:rPr>
          <w:rFonts w:cs="B Mitra" w:hint="cs"/>
          <w:sz w:val="26"/>
          <w:szCs w:val="26"/>
          <w:rtl/>
          <w:lang w:bidi="fa-IR"/>
        </w:rPr>
        <w:t xml:space="preserve"> </w:t>
      </w:r>
      <w:r w:rsidR="005D1D85">
        <w:rPr>
          <w:rFonts w:cs="B Mitra" w:hint="cs"/>
          <w:sz w:val="26"/>
          <w:szCs w:val="26"/>
          <w:rtl/>
          <w:lang w:bidi="fa-IR"/>
        </w:rPr>
        <w:t>مشخص می</w:t>
      </w:r>
      <w:r w:rsidR="00CB7575">
        <w:rPr>
          <w:rFonts w:cs="B Mitra"/>
          <w:sz w:val="26"/>
          <w:szCs w:val="26"/>
          <w:rtl/>
          <w:lang w:bidi="fa-IR"/>
        </w:rPr>
        <w:softHyphen/>
      </w:r>
      <w:r w:rsidR="005D1D85">
        <w:rPr>
          <w:rFonts w:cs="B Mitra" w:hint="cs"/>
          <w:sz w:val="26"/>
          <w:szCs w:val="26"/>
          <w:rtl/>
          <w:lang w:bidi="fa-IR"/>
        </w:rPr>
        <w:t>شود که</w:t>
      </w:r>
      <w:r w:rsidR="00AE471E">
        <w:rPr>
          <w:rFonts w:cs="B Mitra" w:hint="cs"/>
          <w:sz w:val="26"/>
          <w:szCs w:val="26"/>
          <w:rtl/>
          <w:lang w:bidi="fa-IR"/>
        </w:rPr>
        <w:t xml:space="preserve"> یک میلیون کاربر فعال</w:t>
      </w:r>
      <w:r w:rsidR="005D1D85">
        <w:rPr>
          <w:rFonts w:cs="B Mitra" w:hint="cs"/>
          <w:sz w:val="26"/>
          <w:szCs w:val="26"/>
          <w:rtl/>
          <w:lang w:bidi="fa-IR"/>
        </w:rPr>
        <w:t xml:space="preserve"> دارد</w:t>
      </w:r>
      <w:r w:rsidR="00AE471E">
        <w:rPr>
          <w:rFonts w:cs="B Mitra" w:hint="cs"/>
          <w:sz w:val="26"/>
          <w:szCs w:val="26"/>
          <w:rtl/>
          <w:lang w:bidi="fa-IR"/>
        </w:rPr>
        <w:t xml:space="preserve"> و در جایگاه پردرآمدترین بازی ایرانی در </w:t>
      </w:r>
      <w:r w:rsidR="00265BCD">
        <w:rPr>
          <w:rFonts w:cs="B Mitra" w:hint="cs"/>
          <w:sz w:val="26"/>
          <w:szCs w:val="26"/>
          <w:rtl/>
          <w:lang w:bidi="fa-IR"/>
        </w:rPr>
        <w:t>صفحه پرفروش</w:t>
      </w:r>
      <w:r w:rsidR="00CB7575">
        <w:rPr>
          <w:rFonts w:cs="B Mitra"/>
          <w:sz w:val="26"/>
          <w:szCs w:val="26"/>
          <w:rtl/>
          <w:lang w:bidi="fa-IR"/>
        </w:rPr>
        <w:softHyphen/>
      </w:r>
      <w:r w:rsidR="00265BCD">
        <w:rPr>
          <w:rFonts w:cs="B Mitra" w:hint="cs"/>
          <w:sz w:val="26"/>
          <w:szCs w:val="26"/>
          <w:rtl/>
          <w:lang w:bidi="fa-IR"/>
        </w:rPr>
        <w:t xml:space="preserve">های </w:t>
      </w:r>
      <w:r w:rsidR="00AE471E">
        <w:rPr>
          <w:rFonts w:cs="B Mitra" w:hint="cs"/>
          <w:sz w:val="26"/>
          <w:szCs w:val="26"/>
          <w:rtl/>
          <w:lang w:bidi="fa-IR"/>
        </w:rPr>
        <w:t>کافه</w:t>
      </w:r>
      <w:r w:rsidR="00CB7575">
        <w:rPr>
          <w:rFonts w:cs="B Mitra"/>
          <w:sz w:val="26"/>
          <w:szCs w:val="26"/>
          <w:rtl/>
          <w:lang w:bidi="fa-IR"/>
        </w:rPr>
        <w:softHyphen/>
      </w:r>
      <w:r w:rsidR="00AE471E">
        <w:rPr>
          <w:rFonts w:cs="B Mitra" w:hint="cs"/>
          <w:sz w:val="26"/>
          <w:szCs w:val="26"/>
          <w:rtl/>
          <w:lang w:bidi="fa-IR"/>
        </w:rPr>
        <w:t xml:space="preserve">بازار </w:t>
      </w:r>
      <w:r w:rsidR="005D1D85">
        <w:rPr>
          <w:rFonts w:cs="B Mitra" w:hint="cs"/>
          <w:sz w:val="26"/>
          <w:szCs w:val="26"/>
          <w:rtl/>
          <w:lang w:bidi="fa-IR"/>
        </w:rPr>
        <w:t>قرار گرفته است</w:t>
      </w:r>
      <w:r w:rsidR="00265BCD">
        <w:rPr>
          <w:rFonts w:cs="B Mitra"/>
          <w:sz w:val="26"/>
          <w:szCs w:val="26"/>
          <w:lang w:bidi="fa-IR"/>
        </w:rPr>
        <w:t>.</w:t>
      </w:r>
      <w:r w:rsidR="001E22B3">
        <w:rPr>
          <w:rFonts w:cs="B Mitra" w:hint="cs"/>
          <w:sz w:val="26"/>
          <w:szCs w:val="26"/>
          <w:rtl/>
          <w:lang w:bidi="fa-IR"/>
        </w:rPr>
        <w:t xml:space="preserve"> همین</w:t>
      </w:r>
      <w:r w:rsidR="00CB7575">
        <w:rPr>
          <w:rFonts w:cs="B Mitra"/>
          <w:sz w:val="26"/>
          <w:szCs w:val="26"/>
          <w:rtl/>
          <w:lang w:bidi="fa-IR"/>
        </w:rPr>
        <w:softHyphen/>
      </w:r>
      <w:r w:rsidR="001E22B3">
        <w:rPr>
          <w:rFonts w:cs="B Mitra" w:hint="cs"/>
          <w:sz w:val="26"/>
          <w:szCs w:val="26"/>
          <w:rtl/>
          <w:lang w:bidi="fa-IR"/>
        </w:rPr>
        <w:t>طور در گزارش فصلی سایت کافه</w:t>
      </w:r>
      <w:r w:rsidR="00CB7575">
        <w:rPr>
          <w:rFonts w:cs="B Mitra"/>
          <w:sz w:val="26"/>
          <w:szCs w:val="26"/>
          <w:rtl/>
          <w:lang w:bidi="fa-IR"/>
        </w:rPr>
        <w:softHyphen/>
      </w:r>
      <w:r w:rsidR="001E22B3">
        <w:rPr>
          <w:rFonts w:cs="B Mitra" w:hint="cs"/>
          <w:sz w:val="26"/>
          <w:szCs w:val="26"/>
          <w:rtl/>
          <w:lang w:bidi="fa-IR"/>
        </w:rPr>
        <w:t>بازار مربوط به تابستان 96 بازی</w:t>
      </w:r>
      <w:r w:rsidR="00CB7575">
        <w:rPr>
          <w:rFonts w:cs="B Mitra"/>
          <w:sz w:val="26"/>
          <w:szCs w:val="26"/>
          <w:rtl/>
          <w:lang w:bidi="fa-IR"/>
        </w:rPr>
        <w:softHyphen/>
      </w:r>
      <w:r w:rsidR="001E22B3">
        <w:rPr>
          <w:rFonts w:cs="B Mitra" w:hint="cs"/>
          <w:sz w:val="26"/>
          <w:szCs w:val="26"/>
          <w:rtl/>
          <w:lang w:bidi="fa-IR"/>
        </w:rPr>
        <w:t>های کلمات و دانستنی</w:t>
      </w:r>
      <w:r w:rsidR="00CB7575">
        <w:rPr>
          <w:rFonts w:cs="B Mitra"/>
          <w:sz w:val="26"/>
          <w:szCs w:val="26"/>
          <w:rtl/>
          <w:lang w:bidi="fa-IR"/>
        </w:rPr>
        <w:softHyphen/>
      </w:r>
      <w:r w:rsidR="001E22B3">
        <w:rPr>
          <w:rFonts w:cs="B Mitra" w:hint="cs"/>
          <w:sz w:val="26"/>
          <w:szCs w:val="26"/>
          <w:rtl/>
          <w:lang w:bidi="fa-IR"/>
        </w:rPr>
        <w:t>ها بعد از بازی</w:t>
      </w:r>
      <w:r w:rsidR="00CB7575">
        <w:rPr>
          <w:rFonts w:cs="B Mitra"/>
          <w:sz w:val="26"/>
          <w:szCs w:val="26"/>
          <w:rtl/>
          <w:lang w:bidi="fa-IR"/>
        </w:rPr>
        <w:softHyphen/>
      </w:r>
      <w:r w:rsidR="001E22B3">
        <w:rPr>
          <w:rFonts w:cs="B Mitra" w:hint="cs"/>
          <w:sz w:val="26"/>
          <w:szCs w:val="26"/>
          <w:rtl/>
          <w:lang w:bidi="fa-IR"/>
        </w:rPr>
        <w:t>های استراتژی بالاترین میانگین نصب فعال را دارند</w:t>
      </w:r>
      <w:r w:rsidR="0041428C">
        <w:rPr>
          <w:rStyle w:val="FootnoteReference"/>
          <w:rFonts w:cs="B Mitra"/>
          <w:sz w:val="26"/>
          <w:szCs w:val="26"/>
          <w:rtl/>
          <w:lang w:bidi="fa-IR"/>
        </w:rPr>
        <w:footnoteReference w:id="5"/>
      </w:r>
      <w:r w:rsidR="00CB7575">
        <w:rPr>
          <w:rFonts w:cs="B Mitra" w:hint="cs"/>
          <w:sz w:val="26"/>
          <w:szCs w:val="26"/>
          <w:rtl/>
          <w:lang w:bidi="fa-IR"/>
        </w:rPr>
        <w:t>.</w:t>
      </w:r>
    </w:p>
    <w:p w:rsidR="001E22B3" w:rsidRDefault="001E22B3" w:rsidP="001E22B3">
      <w:pPr>
        <w:bidi/>
        <w:jc w:val="both"/>
        <w:rPr>
          <w:rFonts w:cs="B Mitra"/>
          <w:sz w:val="26"/>
          <w:szCs w:val="26"/>
          <w:rtl/>
          <w:lang w:bidi="fa-IR"/>
        </w:rPr>
      </w:pPr>
      <w:r>
        <w:rPr>
          <w:rFonts w:cs="B Mitra" w:hint="cs"/>
          <w:sz w:val="26"/>
          <w:szCs w:val="26"/>
          <w:rtl/>
          <w:lang w:bidi="fa-IR"/>
        </w:rPr>
        <w:t>با استناد به همین نکات می</w:t>
      </w:r>
      <w:r w:rsidR="00CB7575">
        <w:rPr>
          <w:rFonts w:cs="B Mitra"/>
          <w:sz w:val="26"/>
          <w:szCs w:val="26"/>
          <w:rtl/>
          <w:lang w:bidi="fa-IR"/>
        </w:rPr>
        <w:softHyphen/>
      </w:r>
      <w:r>
        <w:rPr>
          <w:rFonts w:cs="B Mitra" w:hint="cs"/>
          <w:sz w:val="26"/>
          <w:szCs w:val="26"/>
          <w:rtl/>
          <w:lang w:bidi="fa-IR"/>
        </w:rPr>
        <w:t>توان نتیجه گرفت که بازی</w:t>
      </w:r>
      <w:r w:rsidR="00CB7575">
        <w:rPr>
          <w:rFonts w:cs="B Mitra"/>
          <w:sz w:val="26"/>
          <w:szCs w:val="26"/>
          <w:rtl/>
          <w:lang w:bidi="fa-IR"/>
        </w:rPr>
        <w:softHyphen/>
      </w:r>
      <w:r>
        <w:rPr>
          <w:rFonts w:cs="B Mitra" w:hint="cs"/>
          <w:sz w:val="26"/>
          <w:szCs w:val="26"/>
          <w:rtl/>
          <w:lang w:bidi="fa-IR"/>
        </w:rPr>
        <w:t xml:space="preserve">های دانستنی تصویری در ایران </w:t>
      </w:r>
      <w:r w:rsidR="007C38C5">
        <w:rPr>
          <w:rFonts w:cs="B Mitra" w:hint="cs"/>
          <w:sz w:val="26"/>
          <w:szCs w:val="26"/>
          <w:rtl/>
          <w:lang w:bidi="fa-IR"/>
        </w:rPr>
        <w:t>طرفداران زیادی دارند. از آنجا که همه بازی</w:t>
      </w:r>
      <w:r w:rsidR="00CB7575">
        <w:rPr>
          <w:rFonts w:cs="B Mitra"/>
          <w:sz w:val="26"/>
          <w:szCs w:val="26"/>
          <w:rtl/>
          <w:lang w:bidi="fa-IR"/>
        </w:rPr>
        <w:softHyphen/>
      </w:r>
      <w:r w:rsidR="007C38C5">
        <w:rPr>
          <w:rFonts w:cs="B Mitra" w:hint="cs"/>
          <w:sz w:val="26"/>
          <w:szCs w:val="26"/>
          <w:rtl/>
          <w:lang w:bidi="fa-IR"/>
        </w:rPr>
        <w:t>های این سبک موفقیت بالایی کسب نکرده</w:t>
      </w:r>
      <w:r w:rsidR="00CB7575">
        <w:rPr>
          <w:rFonts w:cs="B Mitra"/>
          <w:sz w:val="26"/>
          <w:szCs w:val="26"/>
          <w:rtl/>
          <w:lang w:bidi="fa-IR"/>
        </w:rPr>
        <w:softHyphen/>
      </w:r>
      <w:r w:rsidR="007C38C5">
        <w:rPr>
          <w:rFonts w:cs="B Mitra" w:hint="cs"/>
          <w:sz w:val="26"/>
          <w:szCs w:val="26"/>
          <w:rtl/>
          <w:lang w:bidi="fa-IR"/>
        </w:rPr>
        <w:t>اند در این مقاله سعی شده است با ساخت یک نمونه از این بازی</w:t>
      </w:r>
      <w:r w:rsidR="00CB7575">
        <w:rPr>
          <w:rFonts w:cs="B Mitra"/>
          <w:sz w:val="26"/>
          <w:szCs w:val="26"/>
          <w:rtl/>
          <w:lang w:bidi="fa-IR"/>
        </w:rPr>
        <w:softHyphen/>
      </w:r>
      <w:r w:rsidR="007C38C5">
        <w:rPr>
          <w:rFonts w:cs="B Mitra" w:hint="cs"/>
          <w:sz w:val="26"/>
          <w:szCs w:val="26"/>
          <w:rtl/>
          <w:lang w:bidi="fa-IR"/>
        </w:rPr>
        <w:t>ها و تحلیل رفتار کاربران در آن، نقش برخی عناصر را به صورت آماری بررسی کرد و میزان اثر مثبت یا من</w:t>
      </w:r>
      <w:r w:rsidR="006C2C84">
        <w:rPr>
          <w:rFonts w:cs="B Mitra" w:hint="cs"/>
          <w:sz w:val="26"/>
          <w:szCs w:val="26"/>
          <w:rtl/>
          <w:lang w:bidi="fa-IR"/>
        </w:rPr>
        <w:t>ف</w:t>
      </w:r>
      <w:r w:rsidR="007C38C5">
        <w:rPr>
          <w:rFonts w:cs="B Mitra" w:hint="cs"/>
          <w:sz w:val="26"/>
          <w:szCs w:val="26"/>
          <w:rtl/>
          <w:lang w:bidi="fa-IR"/>
        </w:rPr>
        <w:t xml:space="preserve">ی آنها </w:t>
      </w:r>
      <w:r w:rsidR="006C2C84">
        <w:rPr>
          <w:rFonts w:cs="B Mitra" w:hint="cs"/>
          <w:sz w:val="26"/>
          <w:szCs w:val="26"/>
          <w:rtl/>
          <w:lang w:bidi="fa-IR"/>
        </w:rPr>
        <w:t>را مشخص کرد</w:t>
      </w:r>
      <w:r w:rsidR="005A21D5">
        <w:rPr>
          <w:rFonts w:cs="B Mitra"/>
          <w:sz w:val="26"/>
          <w:szCs w:val="26"/>
          <w:lang w:bidi="fa-IR"/>
        </w:rPr>
        <w:t>.</w:t>
      </w:r>
      <w:r w:rsidR="007C38C5">
        <w:rPr>
          <w:rFonts w:cs="B Mitra" w:hint="cs"/>
          <w:sz w:val="26"/>
          <w:szCs w:val="26"/>
          <w:rtl/>
          <w:lang w:bidi="fa-IR"/>
        </w:rPr>
        <w:t xml:space="preserve"> این کار به دیگر توسعه</w:t>
      </w:r>
      <w:r w:rsidR="00CB7575">
        <w:rPr>
          <w:rFonts w:cs="B Mitra"/>
          <w:sz w:val="26"/>
          <w:szCs w:val="26"/>
          <w:rtl/>
          <w:lang w:bidi="fa-IR"/>
        </w:rPr>
        <w:softHyphen/>
      </w:r>
      <w:r w:rsidR="007C38C5">
        <w:rPr>
          <w:rFonts w:cs="B Mitra" w:hint="cs"/>
          <w:sz w:val="26"/>
          <w:szCs w:val="26"/>
          <w:rtl/>
          <w:lang w:bidi="fa-IR"/>
        </w:rPr>
        <w:t>دهندگان کمک می</w:t>
      </w:r>
      <w:r w:rsidR="00CB7575">
        <w:rPr>
          <w:rFonts w:cs="B Mitra"/>
          <w:sz w:val="26"/>
          <w:szCs w:val="26"/>
          <w:rtl/>
          <w:lang w:bidi="fa-IR"/>
        </w:rPr>
        <w:softHyphen/>
      </w:r>
      <w:r w:rsidR="007C38C5">
        <w:rPr>
          <w:rFonts w:cs="B Mitra" w:hint="cs"/>
          <w:sz w:val="26"/>
          <w:szCs w:val="26"/>
          <w:rtl/>
          <w:lang w:bidi="fa-IR"/>
        </w:rPr>
        <w:t>کند تا توجه و تمرکز خود را بر روی بخش</w:t>
      </w:r>
      <w:r w:rsidR="00CB7575">
        <w:rPr>
          <w:rFonts w:cs="B Mitra"/>
          <w:sz w:val="26"/>
          <w:szCs w:val="26"/>
          <w:rtl/>
          <w:lang w:bidi="fa-IR"/>
        </w:rPr>
        <w:softHyphen/>
      </w:r>
      <w:r w:rsidR="007C38C5">
        <w:rPr>
          <w:rFonts w:cs="B Mitra" w:hint="cs"/>
          <w:sz w:val="26"/>
          <w:szCs w:val="26"/>
          <w:rtl/>
          <w:lang w:bidi="fa-IR"/>
        </w:rPr>
        <w:t>ها</w:t>
      </w:r>
      <w:r w:rsidR="00CB7575">
        <w:rPr>
          <w:rFonts w:cs="B Mitra" w:hint="cs"/>
          <w:sz w:val="26"/>
          <w:szCs w:val="26"/>
          <w:rtl/>
          <w:lang w:bidi="fa-IR"/>
        </w:rPr>
        <w:t>ی</w:t>
      </w:r>
      <w:r w:rsidR="007C38C5">
        <w:rPr>
          <w:rFonts w:cs="B Mitra" w:hint="cs"/>
          <w:sz w:val="26"/>
          <w:szCs w:val="26"/>
          <w:rtl/>
          <w:lang w:bidi="fa-IR"/>
        </w:rPr>
        <w:t>ی از این بازی</w:t>
      </w:r>
      <w:r w:rsidR="00CB7575">
        <w:rPr>
          <w:rFonts w:cs="B Mitra"/>
          <w:sz w:val="26"/>
          <w:szCs w:val="26"/>
          <w:rtl/>
          <w:lang w:bidi="fa-IR"/>
        </w:rPr>
        <w:softHyphen/>
      </w:r>
      <w:r w:rsidR="007C38C5">
        <w:rPr>
          <w:rFonts w:cs="B Mitra" w:hint="cs"/>
          <w:sz w:val="26"/>
          <w:szCs w:val="26"/>
          <w:rtl/>
          <w:lang w:bidi="fa-IR"/>
        </w:rPr>
        <w:t>ها معطوف کنند که تاثیر بیشتری در جلب رضایت مخاطبان دارد.</w:t>
      </w:r>
    </w:p>
    <w:p w:rsidR="00E73493" w:rsidRDefault="00DA532B" w:rsidP="00930EC9">
      <w:pPr>
        <w:bidi/>
        <w:spacing w:after="0"/>
        <w:jc w:val="both"/>
        <w:rPr>
          <w:rFonts w:cs="B Mitra"/>
          <w:sz w:val="26"/>
          <w:szCs w:val="26"/>
          <w:rtl/>
          <w:lang w:bidi="fa-IR"/>
        </w:rPr>
      </w:pPr>
      <w:r w:rsidRPr="00DA532B">
        <w:rPr>
          <w:rFonts w:cs="B Mitra"/>
          <w:sz w:val="26"/>
          <w:szCs w:val="26"/>
          <w:rtl/>
          <w:lang w:bidi="fa-IR"/>
        </w:rPr>
        <w:t>به ا</w:t>
      </w:r>
      <w:r w:rsidRPr="00DA532B">
        <w:rPr>
          <w:rFonts w:cs="B Mitra" w:hint="cs"/>
          <w:sz w:val="26"/>
          <w:szCs w:val="26"/>
          <w:rtl/>
          <w:lang w:bidi="fa-IR"/>
        </w:rPr>
        <w:t>ی</w:t>
      </w:r>
      <w:r w:rsidRPr="00DA532B">
        <w:rPr>
          <w:rFonts w:cs="B Mitra" w:hint="eastAsia"/>
          <w:sz w:val="26"/>
          <w:szCs w:val="26"/>
          <w:rtl/>
          <w:lang w:bidi="fa-IR"/>
        </w:rPr>
        <w:t>ن</w:t>
      </w:r>
      <w:r w:rsidRPr="00DA532B">
        <w:rPr>
          <w:rFonts w:cs="B Mitra"/>
          <w:sz w:val="26"/>
          <w:szCs w:val="26"/>
          <w:rtl/>
          <w:lang w:bidi="fa-IR"/>
        </w:rPr>
        <w:t xml:space="preserve"> منظور لازم است پرکاربردتر</w:t>
      </w:r>
      <w:r w:rsidRPr="00DA532B">
        <w:rPr>
          <w:rFonts w:cs="B Mitra" w:hint="cs"/>
          <w:sz w:val="26"/>
          <w:szCs w:val="26"/>
          <w:rtl/>
          <w:lang w:bidi="fa-IR"/>
        </w:rPr>
        <w:t>ی</w:t>
      </w:r>
      <w:r w:rsidRPr="00DA532B">
        <w:rPr>
          <w:rFonts w:cs="B Mitra" w:hint="eastAsia"/>
          <w:sz w:val="26"/>
          <w:szCs w:val="26"/>
          <w:rtl/>
          <w:lang w:bidi="fa-IR"/>
        </w:rPr>
        <w:t>ن</w:t>
      </w:r>
      <w:r w:rsidRPr="00DA532B">
        <w:rPr>
          <w:rFonts w:cs="B Mitra"/>
          <w:sz w:val="26"/>
          <w:szCs w:val="26"/>
          <w:rtl/>
          <w:lang w:bidi="fa-IR"/>
        </w:rPr>
        <w:t xml:space="preserve"> عناصر </w:t>
      </w:r>
      <w:r w:rsidR="00C00045">
        <w:rPr>
          <w:rFonts w:cs="B Mitra" w:hint="cs"/>
          <w:sz w:val="26"/>
          <w:szCs w:val="26"/>
          <w:rtl/>
          <w:lang w:bidi="fa-IR"/>
        </w:rPr>
        <w:t>شکل</w:t>
      </w:r>
      <w:r w:rsidR="00CB7575">
        <w:rPr>
          <w:rFonts w:cs="B Mitra"/>
          <w:sz w:val="26"/>
          <w:szCs w:val="26"/>
          <w:rtl/>
          <w:lang w:bidi="fa-IR"/>
        </w:rPr>
        <w:softHyphen/>
      </w:r>
      <w:r w:rsidR="00C00045">
        <w:rPr>
          <w:rFonts w:cs="B Mitra" w:hint="cs"/>
          <w:sz w:val="26"/>
          <w:szCs w:val="26"/>
          <w:rtl/>
          <w:lang w:bidi="fa-IR"/>
        </w:rPr>
        <w:t>دهنده نحوه</w:t>
      </w:r>
      <w:r w:rsidR="00CB7575">
        <w:rPr>
          <w:rFonts w:cs="B Mitra"/>
          <w:sz w:val="26"/>
          <w:szCs w:val="26"/>
          <w:rtl/>
          <w:lang w:bidi="fa-IR"/>
        </w:rPr>
        <w:softHyphen/>
      </w:r>
      <w:r w:rsidR="00C00045">
        <w:rPr>
          <w:rFonts w:cs="B Mitra" w:hint="cs"/>
          <w:sz w:val="26"/>
          <w:szCs w:val="26"/>
          <w:rtl/>
          <w:lang w:bidi="fa-IR"/>
        </w:rPr>
        <w:t>بازی</w:t>
      </w:r>
      <w:r w:rsidR="00407291">
        <w:rPr>
          <w:rStyle w:val="FootnoteReference"/>
          <w:rFonts w:cs="B Mitra"/>
          <w:sz w:val="26"/>
          <w:szCs w:val="26"/>
          <w:rtl/>
          <w:lang w:bidi="fa-IR"/>
        </w:rPr>
        <w:footnoteReference w:id="6"/>
      </w:r>
      <w:r w:rsidRPr="00DA532B">
        <w:rPr>
          <w:rFonts w:cs="B Mitra"/>
          <w:sz w:val="26"/>
          <w:szCs w:val="26"/>
          <w:rtl/>
          <w:lang w:bidi="fa-IR"/>
        </w:rPr>
        <w:t xml:space="preserve"> در ساخت باز</w:t>
      </w:r>
      <w:r w:rsidRPr="00DA532B">
        <w:rPr>
          <w:rFonts w:cs="B Mitra" w:hint="cs"/>
          <w:sz w:val="26"/>
          <w:szCs w:val="26"/>
          <w:rtl/>
          <w:lang w:bidi="fa-IR"/>
        </w:rPr>
        <w:t>ی</w:t>
      </w:r>
      <w:r w:rsidR="00CB7575">
        <w:rPr>
          <w:rFonts w:cs="B Mitra"/>
          <w:sz w:val="26"/>
          <w:szCs w:val="26"/>
          <w:rtl/>
          <w:lang w:bidi="fa-IR"/>
        </w:rPr>
        <w:softHyphen/>
      </w:r>
      <w:r w:rsidRPr="00DA532B">
        <w:rPr>
          <w:rFonts w:cs="B Mitra" w:hint="eastAsia"/>
          <w:sz w:val="26"/>
          <w:szCs w:val="26"/>
          <w:rtl/>
          <w:lang w:bidi="fa-IR"/>
        </w:rPr>
        <w:t>ها</w:t>
      </w:r>
      <w:r w:rsidRPr="00DA532B">
        <w:rPr>
          <w:rFonts w:cs="B Mitra" w:hint="cs"/>
          <w:sz w:val="26"/>
          <w:szCs w:val="26"/>
          <w:rtl/>
          <w:lang w:bidi="fa-IR"/>
        </w:rPr>
        <w:t>ی</w:t>
      </w:r>
      <w:r w:rsidRPr="00DA532B">
        <w:rPr>
          <w:rFonts w:cs="B Mitra"/>
          <w:sz w:val="26"/>
          <w:szCs w:val="26"/>
          <w:rtl/>
          <w:lang w:bidi="fa-IR"/>
        </w:rPr>
        <w:t xml:space="preserve"> دانستن</w:t>
      </w:r>
      <w:r w:rsidRPr="00DA532B">
        <w:rPr>
          <w:rFonts w:cs="B Mitra" w:hint="cs"/>
          <w:sz w:val="26"/>
          <w:szCs w:val="26"/>
          <w:rtl/>
          <w:lang w:bidi="fa-IR"/>
        </w:rPr>
        <w:t>ی</w:t>
      </w:r>
      <w:r w:rsidRPr="00DA532B">
        <w:rPr>
          <w:rFonts w:cs="B Mitra"/>
          <w:sz w:val="26"/>
          <w:szCs w:val="26"/>
          <w:rtl/>
          <w:lang w:bidi="fa-IR"/>
        </w:rPr>
        <w:t xml:space="preserve"> تصو</w:t>
      </w:r>
      <w:r w:rsidRPr="00DA532B">
        <w:rPr>
          <w:rFonts w:cs="B Mitra" w:hint="cs"/>
          <w:sz w:val="26"/>
          <w:szCs w:val="26"/>
          <w:rtl/>
          <w:lang w:bidi="fa-IR"/>
        </w:rPr>
        <w:t>ی</w:t>
      </w:r>
      <w:r w:rsidRPr="00DA532B">
        <w:rPr>
          <w:rFonts w:cs="B Mitra" w:hint="eastAsia"/>
          <w:sz w:val="26"/>
          <w:szCs w:val="26"/>
          <w:rtl/>
          <w:lang w:bidi="fa-IR"/>
        </w:rPr>
        <w:t>ر</w:t>
      </w:r>
      <w:r w:rsidRPr="00DA532B">
        <w:rPr>
          <w:rFonts w:cs="B Mitra" w:hint="cs"/>
          <w:sz w:val="26"/>
          <w:szCs w:val="26"/>
          <w:rtl/>
          <w:lang w:bidi="fa-IR"/>
        </w:rPr>
        <w:t>ی</w:t>
      </w:r>
      <w:r w:rsidRPr="00DA532B">
        <w:rPr>
          <w:rFonts w:cs="B Mitra"/>
          <w:sz w:val="26"/>
          <w:szCs w:val="26"/>
          <w:rtl/>
          <w:lang w:bidi="fa-IR"/>
        </w:rPr>
        <w:t xml:space="preserve"> معرف</w:t>
      </w:r>
      <w:r w:rsidRPr="00DA532B">
        <w:rPr>
          <w:rFonts w:cs="B Mitra" w:hint="cs"/>
          <w:sz w:val="26"/>
          <w:szCs w:val="26"/>
          <w:rtl/>
          <w:lang w:bidi="fa-IR"/>
        </w:rPr>
        <w:t>ی</w:t>
      </w:r>
      <w:r w:rsidRPr="00DA532B">
        <w:rPr>
          <w:rFonts w:cs="B Mitra"/>
          <w:sz w:val="26"/>
          <w:szCs w:val="26"/>
          <w:rtl/>
          <w:lang w:bidi="fa-IR"/>
        </w:rPr>
        <w:t xml:space="preserve"> </w:t>
      </w:r>
      <w:del w:id="9" w:author="Farshad Agha" w:date="2018-01-04T12:46:00Z">
        <w:r w:rsidRPr="00DA532B" w:rsidDel="00427899">
          <w:rPr>
            <w:rFonts w:cs="B Mitra"/>
            <w:sz w:val="26"/>
            <w:szCs w:val="26"/>
            <w:rtl/>
            <w:lang w:bidi="fa-IR"/>
          </w:rPr>
          <w:delText xml:space="preserve">شوند </w:delText>
        </w:r>
      </w:del>
      <w:r w:rsidRPr="00DA532B">
        <w:rPr>
          <w:rFonts w:cs="B Mitra"/>
          <w:sz w:val="26"/>
          <w:szCs w:val="26"/>
          <w:rtl/>
          <w:lang w:bidi="fa-IR"/>
        </w:rPr>
        <w:t>و م</w:t>
      </w:r>
      <w:r w:rsidRPr="00DA532B">
        <w:rPr>
          <w:rFonts w:cs="B Mitra" w:hint="cs"/>
          <w:sz w:val="26"/>
          <w:szCs w:val="26"/>
          <w:rtl/>
          <w:lang w:bidi="fa-IR"/>
        </w:rPr>
        <w:t>ی</w:t>
      </w:r>
      <w:r w:rsidRPr="00DA532B">
        <w:rPr>
          <w:rFonts w:cs="B Mitra" w:hint="eastAsia"/>
          <w:sz w:val="26"/>
          <w:szCs w:val="26"/>
          <w:rtl/>
          <w:lang w:bidi="fa-IR"/>
        </w:rPr>
        <w:t>زان</w:t>
      </w:r>
      <w:r w:rsidRPr="00DA532B">
        <w:rPr>
          <w:rFonts w:cs="B Mitra"/>
          <w:sz w:val="26"/>
          <w:szCs w:val="26"/>
          <w:rtl/>
          <w:lang w:bidi="fa-IR"/>
        </w:rPr>
        <w:t xml:space="preserve"> تعامل کاربران با آنها بررس</w:t>
      </w:r>
      <w:r w:rsidRPr="00DA532B">
        <w:rPr>
          <w:rFonts w:cs="B Mitra" w:hint="cs"/>
          <w:sz w:val="26"/>
          <w:szCs w:val="26"/>
          <w:rtl/>
          <w:lang w:bidi="fa-IR"/>
        </w:rPr>
        <w:t>ی</w:t>
      </w:r>
      <w:r w:rsidRPr="00DA532B">
        <w:rPr>
          <w:rFonts w:cs="B Mitra"/>
          <w:sz w:val="26"/>
          <w:szCs w:val="26"/>
          <w:rtl/>
          <w:lang w:bidi="fa-IR"/>
        </w:rPr>
        <w:t xml:space="preserve"> گردد، و پس از آن، عناصر دارا</w:t>
      </w:r>
      <w:r w:rsidRPr="00DA532B">
        <w:rPr>
          <w:rFonts w:cs="B Mitra" w:hint="cs"/>
          <w:sz w:val="26"/>
          <w:szCs w:val="26"/>
          <w:rtl/>
          <w:lang w:bidi="fa-IR"/>
        </w:rPr>
        <w:t>ی</w:t>
      </w:r>
      <w:r w:rsidRPr="00DA532B">
        <w:rPr>
          <w:rFonts w:cs="B Mitra"/>
          <w:sz w:val="26"/>
          <w:szCs w:val="26"/>
          <w:rtl/>
          <w:lang w:bidi="fa-IR"/>
        </w:rPr>
        <w:t xml:space="preserve"> نقش</w:t>
      </w:r>
      <w:r w:rsidR="00CB7575">
        <w:rPr>
          <w:rFonts w:cs="B Mitra"/>
          <w:sz w:val="26"/>
          <w:szCs w:val="26"/>
          <w:rtl/>
          <w:lang w:bidi="fa-IR"/>
        </w:rPr>
        <w:softHyphen/>
      </w:r>
      <w:r w:rsidRPr="00DA532B">
        <w:rPr>
          <w:rFonts w:cs="B Mitra"/>
          <w:sz w:val="26"/>
          <w:szCs w:val="26"/>
          <w:rtl/>
          <w:lang w:bidi="fa-IR"/>
        </w:rPr>
        <w:t>ها</w:t>
      </w:r>
      <w:r w:rsidRPr="00DA532B">
        <w:rPr>
          <w:rFonts w:cs="B Mitra" w:hint="cs"/>
          <w:sz w:val="26"/>
          <w:szCs w:val="26"/>
          <w:rtl/>
          <w:lang w:bidi="fa-IR"/>
        </w:rPr>
        <w:t>ی</w:t>
      </w:r>
      <w:r w:rsidRPr="00DA532B">
        <w:rPr>
          <w:rFonts w:cs="B Mitra"/>
          <w:sz w:val="26"/>
          <w:szCs w:val="26"/>
          <w:rtl/>
          <w:lang w:bidi="fa-IR"/>
        </w:rPr>
        <w:t xml:space="preserve"> مثبت و منف</w:t>
      </w:r>
      <w:r w:rsidRPr="00DA532B">
        <w:rPr>
          <w:rFonts w:cs="B Mitra" w:hint="cs"/>
          <w:sz w:val="26"/>
          <w:szCs w:val="26"/>
          <w:rtl/>
          <w:lang w:bidi="fa-IR"/>
        </w:rPr>
        <w:t>ی</w:t>
      </w:r>
      <w:r w:rsidRPr="00DA532B">
        <w:rPr>
          <w:rFonts w:cs="B Mitra"/>
          <w:sz w:val="26"/>
          <w:szCs w:val="26"/>
          <w:rtl/>
          <w:lang w:bidi="fa-IR"/>
        </w:rPr>
        <w:t xml:space="preserve"> در انگ</w:t>
      </w:r>
      <w:r w:rsidRPr="00DA532B">
        <w:rPr>
          <w:rFonts w:cs="B Mitra" w:hint="cs"/>
          <w:sz w:val="26"/>
          <w:szCs w:val="26"/>
          <w:rtl/>
          <w:lang w:bidi="fa-IR"/>
        </w:rPr>
        <w:t>ی</w:t>
      </w:r>
      <w:r w:rsidRPr="00DA532B">
        <w:rPr>
          <w:rFonts w:cs="B Mitra" w:hint="eastAsia"/>
          <w:sz w:val="26"/>
          <w:szCs w:val="26"/>
          <w:rtl/>
          <w:lang w:bidi="fa-IR"/>
        </w:rPr>
        <w:t>زه</w:t>
      </w:r>
      <w:r w:rsidR="00CB7575">
        <w:rPr>
          <w:rFonts w:cs="B Mitra"/>
          <w:sz w:val="26"/>
          <w:szCs w:val="26"/>
          <w:rtl/>
          <w:lang w:bidi="fa-IR"/>
        </w:rPr>
        <w:softHyphen/>
      </w:r>
      <w:r w:rsidRPr="00DA532B">
        <w:rPr>
          <w:rFonts w:cs="B Mitra" w:hint="cs"/>
          <w:sz w:val="26"/>
          <w:szCs w:val="26"/>
          <w:rtl/>
          <w:lang w:bidi="fa-IR"/>
        </w:rPr>
        <w:t>ی</w:t>
      </w:r>
      <w:r w:rsidRPr="00DA532B">
        <w:rPr>
          <w:rFonts w:cs="B Mitra"/>
          <w:sz w:val="26"/>
          <w:szCs w:val="26"/>
          <w:rtl/>
          <w:lang w:bidi="fa-IR"/>
        </w:rPr>
        <w:t xml:space="preserve"> کاربر برا</w:t>
      </w:r>
      <w:r w:rsidRPr="00DA532B">
        <w:rPr>
          <w:rFonts w:cs="B Mitra" w:hint="cs"/>
          <w:sz w:val="26"/>
          <w:szCs w:val="26"/>
          <w:rtl/>
          <w:lang w:bidi="fa-IR"/>
        </w:rPr>
        <w:t>ی</w:t>
      </w:r>
      <w:r w:rsidRPr="00DA532B">
        <w:rPr>
          <w:rFonts w:cs="B Mitra"/>
          <w:sz w:val="26"/>
          <w:szCs w:val="26"/>
          <w:rtl/>
          <w:lang w:bidi="fa-IR"/>
        </w:rPr>
        <w:t xml:space="preserve"> ادامه</w:t>
      </w:r>
      <w:r w:rsidR="00CB7575">
        <w:rPr>
          <w:rFonts w:cs="B Mitra"/>
          <w:sz w:val="26"/>
          <w:szCs w:val="26"/>
          <w:rtl/>
          <w:lang w:bidi="fa-IR"/>
        </w:rPr>
        <w:softHyphen/>
      </w:r>
      <w:r w:rsidRPr="00DA532B">
        <w:rPr>
          <w:rFonts w:cs="B Mitra" w:hint="cs"/>
          <w:sz w:val="26"/>
          <w:szCs w:val="26"/>
          <w:rtl/>
          <w:lang w:bidi="fa-IR"/>
        </w:rPr>
        <w:t>ی</w:t>
      </w:r>
      <w:r w:rsidRPr="00DA532B">
        <w:rPr>
          <w:rFonts w:cs="B Mitra"/>
          <w:sz w:val="26"/>
          <w:szCs w:val="26"/>
          <w:rtl/>
          <w:lang w:bidi="fa-IR"/>
        </w:rPr>
        <w:t xml:space="preserve"> باز</w:t>
      </w:r>
      <w:r w:rsidRPr="00DA532B">
        <w:rPr>
          <w:rFonts w:cs="B Mitra" w:hint="cs"/>
          <w:sz w:val="26"/>
          <w:szCs w:val="26"/>
          <w:rtl/>
          <w:lang w:bidi="fa-IR"/>
        </w:rPr>
        <w:t>ی</w:t>
      </w:r>
      <w:r w:rsidRPr="00DA532B">
        <w:rPr>
          <w:rFonts w:cs="B Mitra"/>
          <w:sz w:val="26"/>
          <w:szCs w:val="26"/>
          <w:rtl/>
          <w:lang w:bidi="fa-IR"/>
        </w:rPr>
        <w:t xml:space="preserve"> شناسا</w:t>
      </w:r>
      <w:r w:rsidRPr="00DA532B">
        <w:rPr>
          <w:rFonts w:cs="B Mitra" w:hint="cs"/>
          <w:sz w:val="26"/>
          <w:szCs w:val="26"/>
          <w:rtl/>
          <w:lang w:bidi="fa-IR"/>
        </w:rPr>
        <w:t>یی</w:t>
      </w:r>
      <w:r w:rsidRPr="00DA532B">
        <w:rPr>
          <w:rFonts w:cs="B Mitra"/>
          <w:sz w:val="26"/>
          <w:szCs w:val="26"/>
          <w:rtl/>
          <w:lang w:bidi="fa-IR"/>
        </w:rPr>
        <w:t xml:space="preserve"> شو</w:t>
      </w:r>
      <w:r w:rsidR="005A21D5">
        <w:rPr>
          <w:rFonts w:cs="B Mitra" w:hint="cs"/>
          <w:sz w:val="26"/>
          <w:szCs w:val="26"/>
          <w:rtl/>
          <w:lang w:bidi="fa-IR"/>
        </w:rPr>
        <w:t>ن</w:t>
      </w:r>
      <w:r w:rsidRPr="00DA532B">
        <w:rPr>
          <w:rFonts w:cs="B Mitra"/>
          <w:sz w:val="26"/>
          <w:szCs w:val="26"/>
          <w:rtl/>
          <w:lang w:bidi="fa-IR"/>
        </w:rPr>
        <w:t>د</w:t>
      </w:r>
      <w:r w:rsidR="00C00045">
        <w:rPr>
          <w:rFonts w:cs="B Mitra" w:hint="cs"/>
          <w:sz w:val="26"/>
          <w:szCs w:val="26"/>
          <w:rtl/>
          <w:lang w:bidi="fa-IR"/>
        </w:rPr>
        <w:t>.</w:t>
      </w:r>
    </w:p>
    <w:p w:rsidR="00683C4A" w:rsidRDefault="00683C4A" w:rsidP="00930EC9">
      <w:pPr>
        <w:bidi/>
        <w:spacing w:after="0"/>
        <w:jc w:val="both"/>
        <w:rPr>
          <w:rFonts w:cs="B Mitra"/>
          <w:sz w:val="18"/>
          <w:szCs w:val="18"/>
          <w:lang w:bidi="fa-IR"/>
        </w:rPr>
      </w:pPr>
    </w:p>
    <w:p w:rsidR="00930EC9" w:rsidRPr="00964954" w:rsidRDefault="00930EC9" w:rsidP="00930EC9">
      <w:pPr>
        <w:bidi/>
        <w:spacing w:after="0"/>
        <w:jc w:val="both"/>
        <w:rPr>
          <w:rFonts w:cs="B Mitra"/>
          <w:sz w:val="18"/>
          <w:szCs w:val="18"/>
          <w:rtl/>
          <w:lang w:bidi="fa-IR"/>
        </w:rPr>
      </w:pPr>
    </w:p>
    <w:p w:rsidR="00E73493" w:rsidRPr="00320BD2" w:rsidRDefault="00E73493" w:rsidP="00930EC9">
      <w:pPr>
        <w:bidi/>
        <w:spacing w:after="0" w:line="240" w:lineRule="auto"/>
        <w:rPr>
          <w:rFonts w:cs="B Titr"/>
          <w:b/>
          <w:bCs/>
          <w:sz w:val="24"/>
          <w:szCs w:val="24"/>
          <w:lang w:bidi="fa-IR"/>
        </w:rPr>
      </w:pPr>
      <w:r w:rsidRPr="00320BD2">
        <w:rPr>
          <w:rFonts w:cs="B Titr" w:hint="cs"/>
          <w:b/>
          <w:bCs/>
          <w:sz w:val="24"/>
          <w:szCs w:val="24"/>
          <w:rtl/>
          <w:lang w:bidi="fa-IR"/>
        </w:rPr>
        <w:t>2-پیشینه</w:t>
      </w:r>
      <w:r w:rsidR="00CB7575">
        <w:rPr>
          <w:rFonts w:cs="B Titr"/>
          <w:b/>
          <w:bCs/>
          <w:sz w:val="24"/>
          <w:szCs w:val="24"/>
          <w:rtl/>
          <w:lang w:bidi="fa-IR"/>
        </w:rPr>
        <w:softHyphen/>
      </w:r>
      <w:r w:rsidRPr="00320BD2">
        <w:rPr>
          <w:rFonts w:cs="B Titr" w:hint="cs"/>
          <w:b/>
          <w:bCs/>
          <w:sz w:val="24"/>
          <w:szCs w:val="24"/>
          <w:rtl/>
          <w:lang w:bidi="fa-IR"/>
        </w:rPr>
        <w:t>ی تحقیق</w:t>
      </w:r>
    </w:p>
    <w:p w:rsidR="00481375" w:rsidRDefault="005C1FA3" w:rsidP="001C558F">
      <w:pPr>
        <w:bidi/>
        <w:jc w:val="both"/>
        <w:rPr>
          <w:rFonts w:cs="B Mitra"/>
          <w:sz w:val="26"/>
          <w:szCs w:val="26"/>
          <w:rtl/>
          <w:lang w:bidi="fa-IR"/>
        </w:rPr>
      </w:pPr>
      <w:r>
        <w:rPr>
          <w:rFonts w:cs="B Mitra" w:hint="cs"/>
          <w:sz w:val="26"/>
          <w:szCs w:val="26"/>
          <w:rtl/>
          <w:lang w:bidi="fa-IR"/>
        </w:rPr>
        <w:t>از تحقیقات انجام شده مرتبط با این موضوع در ایران می</w:t>
      </w:r>
      <w:r w:rsidR="00CB7575">
        <w:rPr>
          <w:rFonts w:cs="B Mitra"/>
          <w:sz w:val="26"/>
          <w:szCs w:val="26"/>
          <w:rtl/>
          <w:lang w:bidi="fa-IR"/>
        </w:rPr>
        <w:softHyphen/>
      </w:r>
      <w:r>
        <w:rPr>
          <w:rFonts w:cs="B Mitra" w:hint="cs"/>
          <w:sz w:val="26"/>
          <w:szCs w:val="26"/>
          <w:rtl/>
          <w:lang w:bidi="fa-IR"/>
        </w:rPr>
        <w:t xml:space="preserve">توان به </w:t>
      </w:r>
      <w:del w:id="10" w:author="user" w:date="2018-01-04T00:55:00Z">
        <w:r w:rsidDel="001C558F">
          <w:rPr>
            <w:rFonts w:cs="B Mitra" w:hint="cs"/>
            <w:sz w:val="26"/>
            <w:szCs w:val="26"/>
            <w:rtl/>
            <w:lang w:bidi="fa-IR"/>
          </w:rPr>
          <w:delText xml:space="preserve">مقاله دانشگاه اصفهان </w:delText>
        </w:r>
      </w:del>
      <w:ins w:id="11" w:author="user" w:date="2018-01-04T00:55:00Z">
        <w:r w:rsidR="001C558F">
          <w:rPr>
            <w:rFonts w:cs="B Mitra" w:hint="cs"/>
            <w:sz w:val="26"/>
            <w:szCs w:val="26"/>
            <w:rtl/>
            <w:lang w:bidi="fa-IR"/>
          </w:rPr>
          <w:t xml:space="preserve"> پژوهشی </w:t>
        </w:r>
      </w:ins>
      <w:r>
        <w:rPr>
          <w:rFonts w:cs="B Mitra" w:hint="cs"/>
          <w:sz w:val="26"/>
          <w:szCs w:val="26"/>
          <w:rtl/>
          <w:lang w:bidi="fa-IR"/>
        </w:rPr>
        <w:t xml:space="preserve">اشاره کرد که به علل گرایش و علاقه جوانان ایرانی به بازی </w:t>
      </w:r>
      <w:del w:id="12" w:author="user" w:date="2018-01-04T00:55:00Z">
        <w:r w:rsidDel="001C558F">
          <w:rPr>
            <w:rFonts w:cs="B Mitra" w:hint="cs"/>
            <w:sz w:val="26"/>
            <w:szCs w:val="26"/>
            <w:rtl/>
            <w:lang w:bidi="fa-IR"/>
          </w:rPr>
          <w:delText>کلش</w:delText>
        </w:r>
        <w:r w:rsidR="00CB7575" w:rsidDel="001C558F">
          <w:rPr>
            <w:rFonts w:cs="B Mitra"/>
            <w:sz w:val="26"/>
            <w:szCs w:val="26"/>
            <w:rtl/>
            <w:lang w:bidi="fa-IR"/>
          </w:rPr>
          <w:softHyphen/>
        </w:r>
        <w:r w:rsidDel="001C558F">
          <w:rPr>
            <w:rFonts w:cs="B Mitra" w:hint="cs"/>
            <w:sz w:val="26"/>
            <w:szCs w:val="26"/>
            <w:rtl/>
            <w:lang w:bidi="fa-IR"/>
          </w:rPr>
          <w:delText>آ</w:delText>
        </w:r>
        <w:r w:rsidR="00D3014C" w:rsidDel="001C558F">
          <w:rPr>
            <w:rFonts w:cs="B Mitra" w:hint="cs"/>
            <w:sz w:val="26"/>
            <w:szCs w:val="26"/>
            <w:rtl/>
            <w:lang w:bidi="fa-IR"/>
          </w:rPr>
          <w:delText>ف</w:delText>
        </w:r>
        <w:r w:rsidR="00D3014C" w:rsidDel="001C558F">
          <w:rPr>
            <w:rFonts w:cs="B Mitra"/>
            <w:sz w:val="26"/>
            <w:szCs w:val="26"/>
            <w:rtl/>
            <w:lang w:bidi="fa-IR"/>
          </w:rPr>
          <w:softHyphen/>
        </w:r>
        <w:r w:rsidDel="001C558F">
          <w:rPr>
            <w:rFonts w:cs="B Mitra" w:hint="cs"/>
            <w:sz w:val="26"/>
            <w:szCs w:val="26"/>
            <w:rtl/>
            <w:lang w:bidi="fa-IR"/>
          </w:rPr>
          <w:delText>کلن</w:delText>
        </w:r>
        <w:r w:rsidR="005A21D5" w:rsidDel="001C558F">
          <w:rPr>
            <w:rFonts w:cs="B Mitra" w:hint="cs"/>
            <w:sz w:val="26"/>
            <w:szCs w:val="26"/>
            <w:rtl/>
            <w:lang w:bidi="fa-IR"/>
          </w:rPr>
          <w:delText>ز</w:delText>
        </w:r>
      </w:del>
      <w:ins w:id="13" w:author="user" w:date="2018-01-04T00:55:00Z">
        <w:r w:rsidR="001C558F">
          <w:rPr>
            <w:rFonts w:cs="B Mitra" w:hint="cs"/>
            <w:sz w:val="26"/>
            <w:szCs w:val="26"/>
            <w:rtl/>
            <w:lang w:bidi="fa-IR"/>
          </w:rPr>
          <w:t>کلش</w:t>
        </w:r>
        <w:r w:rsidR="001C558F">
          <w:rPr>
            <w:rFonts w:cs="B Mitra"/>
            <w:sz w:val="26"/>
            <w:szCs w:val="26"/>
            <w:rtl/>
            <w:lang w:bidi="fa-IR"/>
          </w:rPr>
          <w:softHyphen/>
        </w:r>
        <w:r w:rsidR="001C558F">
          <w:rPr>
            <w:rFonts w:cs="B Mitra" w:hint="cs"/>
            <w:sz w:val="26"/>
            <w:szCs w:val="26"/>
            <w:rtl/>
            <w:lang w:bidi="fa-IR"/>
          </w:rPr>
          <w:t>آو</w:t>
        </w:r>
        <w:r w:rsidR="001C558F">
          <w:rPr>
            <w:rFonts w:cs="B Mitra"/>
            <w:sz w:val="26"/>
            <w:szCs w:val="26"/>
            <w:rtl/>
            <w:lang w:bidi="fa-IR"/>
          </w:rPr>
          <w:softHyphen/>
        </w:r>
        <w:r w:rsidR="001C558F">
          <w:rPr>
            <w:rFonts w:cs="B Mitra" w:hint="cs"/>
            <w:sz w:val="26"/>
            <w:szCs w:val="26"/>
            <w:rtl/>
            <w:lang w:bidi="fa-IR"/>
          </w:rPr>
          <w:t>کلنز</w:t>
        </w:r>
      </w:ins>
      <w:r w:rsidR="007E73E4">
        <w:rPr>
          <w:rStyle w:val="FootnoteReference"/>
          <w:rFonts w:cs="B Mitra"/>
          <w:sz w:val="26"/>
          <w:szCs w:val="26"/>
          <w:rtl/>
          <w:lang w:bidi="fa-IR"/>
        </w:rPr>
        <w:footnoteReference w:id="7"/>
      </w:r>
      <w:r>
        <w:rPr>
          <w:rFonts w:cs="B Mitra" w:hint="cs"/>
          <w:sz w:val="26"/>
          <w:szCs w:val="26"/>
          <w:rtl/>
          <w:lang w:bidi="fa-IR"/>
        </w:rPr>
        <w:t xml:space="preserve"> می</w:t>
      </w:r>
      <w:r w:rsidR="00CB7575">
        <w:rPr>
          <w:rFonts w:cs="B Mitra"/>
          <w:sz w:val="26"/>
          <w:szCs w:val="26"/>
          <w:rtl/>
          <w:lang w:bidi="fa-IR"/>
        </w:rPr>
        <w:softHyphen/>
      </w:r>
      <w:r>
        <w:rPr>
          <w:rFonts w:cs="B Mitra" w:hint="cs"/>
          <w:sz w:val="26"/>
          <w:szCs w:val="26"/>
          <w:rtl/>
          <w:lang w:bidi="fa-IR"/>
        </w:rPr>
        <w:t xml:space="preserve">پردازد. </w:t>
      </w:r>
      <w:r w:rsidR="00CF7AFD" w:rsidRPr="00CF7AFD">
        <w:rPr>
          <w:rFonts w:cs="B Mitra"/>
          <w:sz w:val="26"/>
          <w:szCs w:val="26"/>
          <w:rtl/>
          <w:lang w:bidi="fa-IR"/>
        </w:rPr>
        <w:t>برات دستگرد</w:t>
      </w:r>
      <w:r w:rsidR="00CF7AFD" w:rsidRPr="00CF7AFD">
        <w:rPr>
          <w:rFonts w:cs="B Mitra" w:hint="cs"/>
          <w:sz w:val="26"/>
          <w:szCs w:val="26"/>
          <w:rtl/>
          <w:lang w:bidi="fa-IR"/>
        </w:rPr>
        <w:t>ی</w:t>
      </w:r>
      <w:r w:rsidR="00CF7AFD" w:rsidRPr="00CF7AFD">
        <w:rPr>
          <w:rFonts w:cs="B Mitra"/>
          <w:sz w:val="26"/>
          <w:szCs w:val="26"/>
          <w:rtl/>
          <w:lang w:bidi="fa-IR"/>
        </w:rPr>
        <w:t xml:space="preserve"> و همکاران[5]</w:t>
      </w:r>
      <w:r w:rsidRPr="005C1FA3">
        <w:rPr>
          <w:rFonts w:cs="B Mitra"/>
          <w:sz w:val="26"/>
          <w:szCs w:val="26"/>
          <w:rtl/>
          <w:lang w:bidi="fa-IR"/>
        </w:rPr>
        <w:t xml:space="preserve"> </w:t>
      </w:r>
      <w:r>
        <w:rPr>
          <w:rFonts w:cs="B Mitra" w:hint="cs"/>
          <w:sz w:val="26"/>
          <w:szCs w:val="26"/>
          <w:rtl/>
          <w:lang w:bidi="fa-IR"/>
        </w:rPr>
        <w:t>عوامل</w:t>
      </w:r>
      <w:r w:rsidRPr="005C1FA3">
        <w:rPr>
          <w:rFonts w:cs="B Mitra"/>
          <w:sz w:val="26"/>
          <w:szCs w:val="26"/>
          <w:rtl/>
          <w:lang w:bidi="fa-IR"/>
        </w:rPr>
        <w:t xml:space="preserve"> سرگرم</w:t>
      </w:r>
      <w:r w:rsidRPr="005C1FA3">
        <w:rPr>
          <w:rFonts w:cs="B Mitra" w:hint="cs"/>
          <w:sz w:val="26"/>
          <w:szCs w:val="26"/>
          <w:rtl/>
          <w:lang w:bidi="fa-IR"/>
        </w:rPr>
        <w:t>ی</w:t>
      </w:r>
      <w:r w:rsidRPr="005C1FA3">
        <w:rPr>
          <w:rFonts w:cs="B Mitra"/>
          <w:sz w:val="26"/>
          <w:szCs w:val="26"/>
          <w:rtl/>
          <w:lang w:bidi="fa-IR"/>
        </w:rPr>
        <w:t xml:space="preserve"> ، نگرش</w:t>
      </w:r>
      <w:r w:rsidRPr="005C1FA3">
        <w:rPr>
          <w:rFonts w:cs="B Mitra" w:hint="cs"/>
          <w:sz w:val="26"/>
          <w:szCs w:val="26"/>
          <w:rtl/>
          <w:lang w:bidi="fa-IR"/>
        </w:rPr>
        <w:t>ی</w:t>
      </w:r>
      <w:r w:rsidRPr="005C1FA3">
        <w:rPr>
          <w:rFonts w:cs="B Mitra"/>
          <w:sz w:val="26"/>
          <w:szCs w:val="26"/>
          <w:rtl/>
          <w:lang w:bidi="fa-IR"/>
        </w:rPr>
        <w:t xml:space="preserve"> و نقاط قوت باز</w:t>
      </w:r>
      <w:r w:rsidRPr="005C1FA3">
        <w:rPr>
          <w:rFonts w:cs="B Mitra" w:hint="cs"/>
          <w:sz w:val="26"/>
          <w:szCs w:val="26"/>
          <w:rtl/>
          <w:lang w:bidi="fa-IR"/>
        </w:rPr>
        <w:t>ی</w:t>
      </w:r>
      <w:r w:rsidR="002955CC">
        <w:rPr>
          <w:rFonts w:cs="B Mitra" w:hint="cs"/>
          <w:sz w:val="26"/>
          <w:szCs w:val="26"/>
          <w:rtl/>
          <w:lang w:bidi="fa-IR"/>
        </w:rPr>
        <w:t xml:space="preserve"> را</w:t>
      </w:r>
      <w:r w:rsidRPr="005C1FA3">
        <w:rPr>
          <w:rFonts w:cs="B Mitra"/>
          <w:sz w:val="26"/>
          <w:szCs w:val="26"/>
          <w:rtl/>
          <w:lang w:bidi="fa-IR"/>
        </w:rPr>
        <w:t xml:space="preserve"> بالاتر</w:t>
      </w:r>
      <w:r w:rsidRPr="005C1FA3">
        <w:rPr>
          <w:rFonts w:cs="B Mitra" w:hint="cs"/>
          <w:sz w:val="26"/>
          <w:szCs w:val="26"/>
          <w:rtl/>
          <w:lang w:bidi="fa-IR"/>
        </w:rPr>
        <w:t>ی</w:t>
      </w:r>
      <w:r w:rsidRPr="005C1FA3">
        <w:rPr>
          <w:rFonts w:cs="B Mitra" w:hint="eastAsia"/>
          <w:sz w:val="26"/>
          <w:szCs w:val="26"/>
          <w:rtl/>
          <w:lang w:bidi="fa-IR"/>
        </w:rPr>
        <w:t>ن</w:t>
      </w:r>
      <w:r w:rsidRPr="005C1FA3">
        <w:rPr>
          <w:rFonts w:cs="B Mitra"/>
          <w:sz w:val="26"/>
          <w:szCs w:val="26"/>
          <w:rtl/>
          <w:lang w:bidi="fa-IR"/>
        </w:rPr>
        <w:t xml:space="preserve"> عوامل و عوامل </w:t>
      </w:r>
      <w:r w:rsidRPr="005C1FA3">
        <w:rPr>
          <w:rFonts w:cs="B Mitra"/>
          <w:sz w:val="26"/>
          <w:szCs w:val="26"/>
          <w:rtl/>
          <w:lang w:bidi="fa-IR"/>
        </w:rPr>
        <w:lastRenderedPageBreak/>
        <w:t>ارتباط</w:t>
      </w:r>
      <w:r w:rsidRPr="005C1FA3">
        <w:rPr>
          <w:rFonts w:cs="B Mitra" w:hint="cs"/>
          <w:sz w:val="26"/>
          <w:szCs w:val="26"/>
          <w:rtl/>
          <w:lang w:bidi="fa-IR"/>
        </w:rPr>
        <w:t>ی</w:t>
      </w:r>
      <w:r w:rsidRPr="005C1FA3">
        <w:rPr>
          <w:rFonts w:cs="B Mitra"/>
          <w:sz w:val="26"/>
          <w:szCs w:val="26"/>
          <w:rtl/>
          <w:lang w:bidi="fa-IR"/>
        </w:rPr>
        <w:t>، اجت</w:t>
      </w:r>
      <w:r w:rsidRPr="005C1FA3">
        <w:rPr>
          <w:rFonts w:cs="B Mitra" w:hint="eastAsia"/>
          <w:sz w:val="26"/>
          <w:szCs w:val="26"/>
          <w:rtl/>
          <w:lang w:bidi="fa-IR"/>
        </w:rPr>
        <w:t>ماع</w:t>
      </w:r>
      <w:r w:rsidRPr="005C1FA3">
        <w:rPr>
          <w:rFonts w:cs="B Mitra" w:hint="cs"/>
          <w:sz w:val="26"/>
          <w:szCs w:val="26"/>
          <w:rtl/>
          <w:lang w:bidi="fa-IR"/>
        </w:rPr>
        <w:t>ی</w:t>
      </w:r>
      <w:r w:rsidR="00CB7575">
        <w:rPr>
          <w:rFonts w:cs="B Mitra" w:hint="cs"/>
          <w:sz w:val="26"/>
          <w:szCs w:val="26"/>
          <w:rtl/>
          <w:lang w:bidi="fa-IR"/>
        </w:rPr>
        <w:t xml:space="preserve"> و</w:t>
      </w:r>
      <w:r w:rsidRPr="005C1FA3">
        <w:rPr>
          <w:rFonts w:cs="B Mitra"/>
          <w:sz w:val="26"/>
          <w:szCs w:val="26"/>
          <w:rtl/>
          <w:lang w:bidi="fa-IR"/>
        </w:rPr>
        <w:t xml:space="preserve"> اقتصاد</w:t>
      </w:r>
      <w:r w:rsidRPr="005C1FA3">
        <w:rPr>
          <w:rFonts w:cs="B Mitra" w:hint="cs"/>
          <w:sz w:val="26"/>
          <w:szCs w:val="26"/>
          <w:rtl/>
          <w:lang w:bidi="fa-IR"/>
        </w:rPr>
        <w:t>ی</w:t>
      </w:r>
      <w:r w:rsidRPr="005C1FA3">
        <w:rPr>
          <w:rFonts w:cs="B Mitra"/>
          <w:sz w:val="26"/>
          <w:szCs w:val="26"/>
          <w:rtl/>
          <w:lang w:bidi="fa-IR"/>
        </w:rPr>
        <w:t xml:space="preserve"> </w:t>
      </w:r>
      <w:r w:rsidR="002955CC">
        <w:rPr>
          <w:rFonts w:cs="B Mitra" w:hint="cs"/>
          <w:sz w:val="26"/>
          <w:szCs w:val="26"/>
          <w:rtl/>
          <w:lang w:bidi="fa-IR"/>
        </w:rPr>
        <w:t xml:space="preserve">را </w:t>
      </w:r>
      <w:r w:rsidRPr="005C1FA3">
        <w:rPr>
          <w:rFonts w:cs="B Mitra"/>
          <w:sz w:val="26"/>
          <w:szCs w:val="26"/>
          <w:rtl/>
          <w:lang w:bidi="fa-IR"/>
        </w:rPr>
        <w:t>کمتر</w:t>
      </w:r>
      <w:r w:rsidRPr="005C1FA3">
        <w:rPr>
          <w:rFonts w:cs="B Mitra" w:hint="cs"/>
          <w:sz w:val="26"/>
          <w:szCs w:val="26"/>
          <w:rtl/>
          <w:lang w:bidi="fa-IR"/>
        </w:rPr>
        <w:t>ی</w:t>
      </w:r>
      <w:r w:rsidRPr="005C1FA3">
        <w:rPr>
          <w:rFonts w:cs="B Mitra" w:hint="eastAsia"/>
          <w:sz w:val="26"/>
          <w:szCs w:val="26"/>
          <w:rtl/>
          <w:lang w:bidi="fa-IR"/>
        </w:rPr>
        <w:t>ن</w:t>
      </w:r>
      <w:r w:rsidRPr="005C1FA3">
        <w:rPr>
          <w:rFonts w:cs="B Mitra"/>
          <w:sz w:val="26"/>
          <w:szCs w:val="26"/>
          <w:rtl/>
          <w:lang w:bidi="fa-IR"/>
        </w:rPr>
        <w:t xml:space="preserve"> عوامل گرا</w:t>
      </w:r>
      <w:r w:rsidRPr="005C1FA3">
        <w:rPr>
          <w:rFonts w:cs="B Mitra" w:hint="cs"/>
          <w:sz w:val="26"/>
          <w:szCs w:val="26"/>
          <w:rtl/>
          <w:lang w:bidi="fa-IR"/>
        </w:rPr>
        <w:t>ی</w:t>
      </w:r>
      <w:r w:rsidRPr="005C1FA3">
        <w:rPr>
          <w:rFonts w:cs="B Mitra" w:hint="eastAsia"/>
          <w:sz w:val="26"/>
          <w:szCs w:val="26"/>
          <w:rtl/>
          <w:lang w:bidi="fa-IR"/>
        </w:rPr>
        <w:t>ش</w:t>
      </w:r>
      <w:r w:rsidRPr="005C1FA3">
        <w:rPr>
          <w:rFonts w:cs="B Mitra"/>
          <w:sz w:val="26"/>
          <w:szCs w:val="26"/>
          <w:rtl/>
          <w:lang w:bidi="fa-IR"/>
        </w:rPr>
        <w:t xml:space="preserve"> به باز</w:t>
      </w:r>
      <w:r w:rsidRPr="005C1FA3">
        <w:rPr>
          <w:rFonts w:cs="B Mitra" w:hint="cs"/>
          <w:sz w:val="26"/>
          <w:szCs w:val="26"/>
          <w:rtl/>
          <w:lang w:bidi="fa-IR"/>
        </w:rPr>
        <w:t>ی</w:t>
      </w:r>
      <w:r w:rsidRPr="005C1FA3">
        <w:rPr>
          <w:rFonts w:cs="B Mitra"/>
          <w:sz w:val="26"/>
          <w:szCs w:val="26"/>
          <w:rtl/>
          <w:lang w:bidi="fa-IR"/>
        </w:rPr>
        <w:t xml:space="preserve"> </w:t>
      </w:r>
      <w:r w:rsidR="00CF7AFD">
        <w:rPr>
          <w:rFonts w:cs="B Mitra" w:hint="cs"/>
          <w:sz w:val="26"/>
          <w:szCs w:val="26"/>
          <w:rtl/>
          <w:lang w:bidi="fa-IR"/>
        </w:rPr>
        <w:t>می</w:t>
      </w:r>
      <w:r w:rsidR="00CB7575">
        <w:rPr>
          <w:rFonts w:cs="B Mitra"/>
          <w:sz w:val="26"/>
          <w:szCs w:val="26"/>
          <w:rtl/>
          <w:lang w:bidi="fa-IR"/>
        </w:rPr>
        <w:softHyphen/>
      </w:r>
      <w:r w:rsidR="00CF7AFD">
        <w:rPr>
          <w:rFonts w:cs="B Mitra" w:hint="cs"/>
          <w:sz w:val="26"/>
          <w:szCs w:val="26"/>
          <w:rtl/>
          <w:lang w:bidi="fa-IR"/>
        </w:rPr>
        <w:t>دانند</w:t>
      </w:r>
      <w:r w:rsidRPr="005C1FA3">
        <w:rPr>
          <w:rFonts w:cs="B Mitra"/>
          <w:sz w:val="26"/>
          <w:szCs w:val="26"/>
          <w:rtl/>
          <w:lang w:bidi="fa-IR"/>
        </w:rPr>
        <w:t>.</w:t>
      </w:r>
      <w:r w:rsidR="00481375">
        <w:rPr>
          <w:rFonts w:cs="B Mitra" w:hint="cs"/>
          <w:sz w:val="26"/>
          <w:szCs w:val="26"/>
          <w:rtl/>
          <w:lang w:bidi="fa-IR"/>
        </w:rPr>
        <w:t xml:space="preserve"> این تحقیق اگرچه از جهات روانشناختی حائز اهمیت است و می</w:t>
      </w:r>
      <w:r w:rsidR="00CB7575">
        <w:rPr>
          <w:rFonts w:cs="B Mitra"/>
          <w:sz w:val="26"/>
          <w:szCs w:val="26"/>
          <w:rtl/>
          <w:lang w:bidi="fa-IR"/>
        </w:rPr>
        <w:softHyphen/>
      </w:r>
      <w:r w:rsidR="00481375">
        <w:rPr>
          <w:rFonts w:cs="B Mitra" w:hint="cs"/>
          <w:sz w:val="26"/>
          <w:szCs w:val="26"/>
          <w:rtl/>
          <w:lang w:bidi="fa-IR"/>
        </w:rPr>
        <w:t>تواند زیرساخت فرهنگی</w:t>
      </w:r>
      <w:r w:rsidR="004C4A4D">
        <w:rPr>
          <w:rFonts w:cs="B Mitra" w:hint="cs"/>
          <w:sz w:val="26"/>
          <w:szCs w:val="26"/>
          <w:rtl/>
          <w:lang w:bidi="fa-IR"/>
        </w:rPr>
        <w:t xml:space="preserve"> و </w:t>
      </w:r>
      <w:r w:rsidR="00481375">
        <w:rPr>
          <w:rFonts w:cs="B Mitra" w:hint="cs"/>
          <w:sz w:val="26"/>
          <w:szCs w:val="26"/>
          <w:rtl/>
          <w:lang w:bidi="fa-IR"/>
        </w:rPr>
        <w:t>اجتماعی را در علاقه افراد به بازی</w:t>
      </w:r>
      <w:r w:rsidR="00CB7575">
        <w:rPr>
          <w:rFonts w:cs="B Mitra"/>
          <w:sz w:val="26"/>
          <w:szCs w:val="26"/>
          <w:rtl/>
          <w:lang w:bidi="fa-IR"/>
        </w:rPr>
        <w:softHyphen/>
      </w:r>
      <w:r w:rsidR="00481375">
        <w:rPr>
          <w:rFonts w:cs="B Mitra" w:hint="cs"/>
          <w:sz w:val="26"/>
          <w:szCs w:val="26"/>
          <w:rtl/>
          <w:lang w:bidi="fa-IR"/>
        </w:rPr>
        <w:t>های مختلف نشان دهد</w:t>
      </w:r>
      <w:ins w:id="14" w:author="user" w:date="2018-01-04T00:56:00Z">
        <w:r w:rsidR="001C558F">
          <w:rPr>
            <w:rFonts w:cs="B Mitra" w:hint="cs"/>
            <w:sz w:val="26"/>
            <w:szCs w:val="26"/>
            <w:rtl/>
            <w:lang w:bidi="fa-IR"/>
          </w:rPr>
          <w:t>،</w:t>
        </w:r>
      </w:ins>
      <w:r w:rsidR="00481375">
        <w:rPr>
          <w:rFonts w:cs="B Mitra" w:hint="cs"/>
          <w:sz w:val="26"/>
          <w:szCs w:val="26"/>
          <w:rtl/>
          <w:lang w:bidi="fa-IR"/>
        </w:rPr>
        <w:t xml:space="preserve"> اما به طور مشخص در توسعه یک بازی و نحوه ساخت آن کمک شایانی نمی</w:t>
      </w:r>
      <w:r w:rsidR="00CB7575">
        <w:rPr>
          <w:rFonts w:cs="B Mitra"/>
          <w:sz w:val="26"/>
          <w:szCs w:val="26"/>
          <w:rtl/>
          <w:lang w:bidi="fa-IR"/>
        </w:rPr>
        <w:softHyphen/>
      </w:r>
      <w:r w:rsidR="00481375">
        <w:rPr>
          <w:rFonts w:cs="B Mitra" w:hint="cs"/>
          <w:sz w:val="26"/>
          <w:szCs w:val="26"/>
          <w:rtl/>
          <w:lang w:bidi="fa-IR"/>
        </w:rPr>
        <w:t>کند</w:t>
      </w:r>
      <w:ins w:id="15" w:author="user" w:date="2018-01-04T00:56:00Z">
        <w:r w:rsidR="001C558F">
          <w:rPr>
            <w:rFonts w:cs="B Mitra" w:hint="cs"/>
            <w:sz w:val="26"/>
            <w:szCs w:val="26"/>
            <w:rtl/>
            <w:lang w:bidi="fa-IR"/>
          </w:rPr>
          <w:t>،</w:t>
        </w:r>
      </w:ins>
      <w:r w:rsidR="00481375">
        <w:rPr>
          <w:rFonts w:cs="B Mitra" w:hint="cs"/>
          <w:sz w:val="26"/>
          <w:szCs w:val="26"/>
          <w:rtl/>
          <w:lang w:bidi="fa-IR"/>
        </w:rPr>
        <w:t xml:space="preserve"> چرا که ریز</w:t>
      </w:r>
      <w:r w:rsidR="00CB7575">
        <w:rPr>
          <w:rFonts w:cs="B Mitra"/>
          <w:sz w:val="26"/>
          <w:szCs w:val="26"/>
          <w:rtl/>
          <w:lang w:bidi="fa-IR"/>
        </w:rPr>
        <w:softHyphen/>
      </w:r>
      <w:r w:rsidR="00481375">
        <w:rPr>
          <w:rFonts w:cs="B Mitra" w:hint="cs"/>
          <w:sz w:val="26"/>
          <w:szCs w:val="26"/>
          <w:rtl/>
          <w:lang w:bidi="fa-IR"/>
        </w:rPr>
        <w:t>عوامل یا همان عناصر به</w:t>
      </w:r>
      <w:r w:rsidR="00CB7575">
        <w:rPr>
          <w:rFonts w:cs="B Mitra"/>
          <w:sz w:val="26"/>
          <w:szCs w:val="26"/>
          <w:rtl/>
          <w:lang w:bidi="fa-IR"/>
        </w:rPr>
        <w:softHyphen/>
      </w:r>
      <w:r w:rsidR="00481375">
        <w:rPr>
          <w:rFonts w:cs="B Mitra" w:hint="cs"/>
          <w:sz w:val="26"/>
          <w:szCs w:val="26"/>
          <w:rtl/>
          <w:lang w:bidi="fa-IR"/>
        </w:rPr>
        <w:t>کار</w:t>
      </w:r>
      <w:r w:rsidR="00CB7575">
        <w:rPr>
          <w:rFonts w:cs="B Mitra"/>
          <w:sz w:val="26"/>
          <w:szCs w:val="26"/>
          <w:rtl/>
          <w:lang w:bidi="fa-IR"/>
        </w:rPr>
        <w:softHyphen/>
      </w:r>
      <w:r w:rsidR="00481375">
        <w:rPr>
          <w:rFonts w:cs="B Mitra" w:hint="cs"/>
          <w:sz w:val="26"/>
          <w:szCs w:val="26"/>
          <w:rtl/>
          <w:lang w:bidi="fa-IR"/>
        </w:rPr>
        <w:t>رفته برای ساخت بازی را به صورت جزئی بررسی نکرده است. وجود تعداد زیادی بازی به سبک دانستنی تصویری که درصد قابل توجهی از آنها به موفقیت دست پیدا نکردند، نشان می</w:t>
      </w:r>
      <w:r w:rsidR="00CB7575">
        <w:rPr>
          <w:rFonts w:cs="B Mitra"/>
          <w:sz w:val="26"/>
          <w:szCs w:val="26"/>
          <w:rtl/>
          <w:lang w:bidi="fa-IR"/>
        </w:rPr>
        <w:softHyphen/>
      </w:r>
      <w:r w:rsidR="00481375">
        <w:rPr>
          <w:rFonts w:cs="B Mitra" w:hint="cs"/>
          <w:sz w:val="26"/>
          <w:szCs w:val="26"/>
          <w:rtl/>
          <w:lang w:bidi="fa-IR"/>
        </w:rPr>
        <w:t>دهد به کارگیری جزئیات در پیاده</w:t>
      </w:r>
      <w:r w:rsidR="00CB7575">
        <w:rPr>
          <w:rFonts w:cs="B Mitra"/>
          <w:sz w:val="26"/>
          <w:szCs w:val="26"/>
          <w:rtl/>
          <w:lang w:bidi="fa-IR"/>
        </w:rPr>
        <w:softHyphen/>
      </w:r>
      <w:r w:rsidR="00481375">
        <w:rPr>
          <w:rFonts w:cs="B Mitra" w:hint="cs"/>
          <w:sz w:val="26"/>
          <w:szCs w:val="26"/>
          <w:rtl/>
          <w:lang w:bidi="fa-IR"/>
        </w:rPr>
        <w:t>سازی می</w:t>
      </w:r>
      <w:r w:rsidR="00CB7575">
        <w:rPr>
          <w:rFonts w:cs="B Mitra"/>
          <w:sz w:val="26"/>
          <w:szCs w:val="26"/>
          <w:rtl/>
          <w:lang w:bidi="fa-IR"/>
        </w:rPr>
        <w:softHyphen/>
      </w:r>
      <w:r w:rsidR="00481375">
        <w:rPr>
          <w:rFonts w:cs="B Mitra" w:hint="cs"/>
          <w:sz w:val="26"/>
          <w:szCs w:val="26"/>
          <w:rtl/>
          <w:lang w:bidi="fa-IR"/>
        </w:rPr>
        <w:t>تواند نقش مهمی در موفقیت یک برنامه در کنار دیگر عوامل داشته باشد.</w:t>
      </w:r>
      <w:del w:id="16" w:author="user" w:date="2018-01-04T00:59:00Z">
        <w:r w:rsidR="00481375" w:rsidDel="001C558F">
          <w:rPr>
            <w:rFonts w:cs="B Mitra" w:hint="cs"/>
            <w:sz w:val="26"/>
            <w:szCs w:val="26"/>
            <w:rtl/>
            <w:lang w:bidi="fa-IR"/>
          </w:rPr>
          <w:delText xml:space="preserve"> این نکته</w:delText>
        </w:r>
        <w:r w:rsidR="00CB7575" w:rsidDel="001C558F">
          <w:rPr>
            <w:rFonts w:cs="B Mitra"/>
            <w:sz w:val="26"/>
            <w:szCs w:val="26"/>
            <w:rtl/>
            <w:lang w:bidi="fa-IR"/>
          </w:rPr>
          <w:softHyphen/>
        </w:r>
        <w:r w:rsidR="00481375" w:rsidDel="001C558F">
          <w:rPr>
            <w:rFonts w:cs="B Mitra" w:hint="cs"/>
            <w:sz w:val="26"/>
            <w:szCs w:val="26"/>
            <w:rtl/>
            <w:lang w:bidi="fa-IR"/>
          </w:rPr>
          <w:delText xml:space="preserve">ای </w:delText>
        </w:r>
        <w:r w:rsidR="00CB7575" w:rsidDel="001C558F">
          <w:rPr>
            <w:rFonts w:cs="B Mitra" w:hint="cs"/>
            <w:sz w:val="26"/>
            <w:szCs w:val="26"/>
            <w:rtl/>
            <w:lang w:bidi="fa-IR"/>
          </w:rPr>
          <w:delText xml:space="preserve">است </w:delText>
        </w:r>
        <w:r w:rsidR="00481375" w:rsidDel="001C558F">
          <w:rPr>
            <w:rFonts w:cs="B Mitra" w:hint="cs"/>
            <w:sz w:val="26"/>
            <w:szCs w:val="26"/>
            <w:rtl/>
            <w:lang w:bidi="fa-IR"/>
          </w:rPr>
          <w:delText xml:space="preserve">که </w:delText>
        </w:r>
      </w:del>
      <w:del w:id="17" w:author="user" w:date="2018-01-04T00:57:00Z">
        <w:r w:rsidR="00481375" w:rsidDel="001C558F">
          <w:rPr>
            <w:rFonts w:cs="B Mitra" w:hint="cs"/>
            <w:sz w:val="26"/>
            <w:szCs w:val="26"/>
            <w:rtl/>
            <w:lang w:bidi="fa-IR"/>
          </w:rPr>
          <w:delText>در مقاله</w:delText>
        </w:r>
      </w:del>
      <w:del w:id="18" w:author="user" w:date="2018-01-04T00:59:00Z">
        <w:r w:rsidR="00481375" w:rsidDel="001C558F">
          <w:rPr>
            <w:rFonts w:cs="B Mitra" w:hint="cs"/>
            <w:sz w:val="26"/>
            <w:szCs w:val="26"/>
            <w:rtl/>
            <w:lang w:bidi="fa-IR"/>
          </w:rPr>
          <w:delText xml:space="preserve"> </w:delText>
        </w:r>
        <w:r w:rsidR="00CB7575" w:rsidRPr="00CF7AFD" w:rsidDel="001C558F">
          <w:rPr>
            <w:rFonts w:cs="B Mitra"/>
            <w:sz w:val="26"/>
            <w:szCs w:val="26"/>
            <w:rtl/>
            <w:lang w:bidi="fa-IR"/>
          </w:rPr>
          <w:delText>[</w:delText>
        </w:r>
        <w:r w:rsidR="00524698" w:rsidDel="001C558F">
          <w:rPr>
            <w:rFonts w:cs="B Mitra" w:hint="cs"/>
            <w:sz w:val="26"/>
            <w:szCs w:val="26"/>
            <w:rtl/>
            <w:lang w:bidi="fa-IR"/>
          </w:rPr>
          <w:delText>5</w:delText>
        </w:r>
        <w:r w:rsidR="00CB7575" w:rsidRPr="00CF7AFD" w:rsidDel="001C558F">
          <w:rPr>
            <w:rFonts w:cs="B Mitra"/>
            <w:sz w:val="26"/>
            <w:szCs w:val="26"/>
            <w:rtl/>
            <w:lang w:bidi="fa-IR"/>
          </w:rPr>
          <w:delText>]</w:delText>
        </w:r>
        <w:r w:rsidR="00CB7575" w:rsidRPr="005C1FA3" w:rsidDel="001C558F">
          <w:rPr>
            <w:rFonts w:cs="B Mitra"/>
            <w:sz w:val="26"/>
            <w:szCs w:val="26"/>
            <w:rtl/>
            <w:lang w:bidi="fa-IR"/>
          </w:rPr>
          <w:delText xml:space="preserve"> </w:delText>
        </w:r>
        <w:r w:rsidR="00481375" w:rsidDel="001C558F">
          <w:rPr>
            <w:rFonts w:cs="B Mitra" w:hint="cs"/>
            <w:sz w:val="26"/>
            <w:szCs w:val="26"/>
            <w:rtl/>
            <w:lang w:bidi="fa-IR"/>
          </w:rPr>
          <w:delText>به آن اشاره</w:delText>
        </w:r>
        <w:r w:rsidR="00CB7575" w:rsidDel="001C558F">
          <w:rPr>
            <w:rFonts w:cs="B Mitra"/>
            <w:sz w:val="26"/>
            <w:szCs w:val="26"/>
            <w:rtl/>
            <w:lang w:bidi="fa-IR"/>
          </w:rPr>
          <w:softHyphen/>
        </w:r>
        <w:r w:rsidR="00481375" w:rsidDel="001C558F">
          <w:rPr>
            <w:rFonts w:cs="B Mitra" w:hint="cs"/>
            <w:sz w:val="26"/>
            <w:szCs w:val="26"/>
            <w:rtl/>
            <w:lang w:bidi="fa-IR"/>
          </w:rPr>
          <w:delText xml:space="preserve">ای </w:delText>
        </w:r>
      </w:del>
      <w:del w:id="19" w:author="user" w:date="2018-01-04T00:57:00Z">
        <w:r w:rsidR="00481375" w:rsidDel="001C558F">
          <w:rPr>
            <w:rFonts w:cs="B Mitra" w:hint="cs"/>
            <w:sz w:val="26"/>
            <w:szCs w:val="26"/>
            <w:rtl/>
            <w:lang w:bidi="fa-IR"/>
          </w:rPr>
          <w:delText xml:space="preserve">نشده </w:delText>
        </w:r>
      </w:del>
      <w:del w:id="20" w:author="user" w:date="2018-01-04T00:58:00Z">
        <w:r w:rsidR="00481375" w:rsidDel="001C558F">
          <w:rPr>
            <w:rFonts w:cs="B Mitra" w:hint="cs"/>
            <w:sz w:val="26"/>
            <w:szCs w:val="26"/>
            <w:rtl/>
            <w:lang w:bidi="fa-IR"/>
          </w:rPr>
          <w:delText>است</w:delText>
        </w:r>
      </w:del>
      <w:del w:id="21" w:author="user" w:date="2018-01-04T00:59:00Z">
        <w:r w:rsidR="00481375" w:rsidDel="001C558F">
          <w:rPr>
            <w:rFonts w:cs="B Mitra" w:hint="cs"/>
            <w:sz w:val="26"/>
            <w:szCs w:val="26"/>
            <w:rtl/>
            <w:lang w:bidi="fa-IR"/>
          </w:rPr>
          <w:delText xml:space="preserve"> و از نواقصی است که در این مقاله قصد پرداختن به آن اس</w:delText>
        </w:r>
        <w:r w:rsidR="0093067F" w:rsidDel="001C558F">
          <w:rPr>
            <w:rFonts w:cs="B Mitra" w:hint="cs"/>
            <w:sz w:val="26"/>
            <w:szCs w:val="26"/>
            <w:rtl/>
            <w:lang w:bidi="fa-IR"/>
          </w:rPr>
          <w:delText>ت.</w:delText>
        </w:r>
      </w:del>
    </w:p>
    <w:p w:rsidR="0093067F" w:rsidRDefault="0093067F" w:rsidP="00C5601F">
      <w:pPr>
        <w:bidi/>
        <w:jc w:val="both"/>
        <w:rPr>
          <w:rFonts w:cs="B Mitra"/>
          <w:sz w:val="26"/>
          <w:szCs w:val="26"/>
          <w:rtl/>
          <w:lang w:bidi="fa-IR"/>
        </w:rPr>
      </w:pPr>
      <w:del w:id="22" w:author="user" w:date="2018-01-04T01:00:00Z">
        <w:r w:rsidDel="001C558F">
          <w:rPr>
            <w:rFonts w:cs="B Mitra" w:hint="cs"/>
            <w:sz w:val="26"/>
            <w:szCs w:val="26"/>
            <w:rtl/>
            <w:lang w:bidi="fa-IR"/>
          </w:rPr>
          <w:delText xml:space="preserve">مقاله دیگری از </w:delText>
        </w:r>
        <w:r w:rsidRPr="0093067F" w:rsidDel="001C558F">
          <w:rPr>
            <w:rFonts w:cs="B Mitra"/>
            <w:sz w:val="26"/>
            <w:szCs w:val="26"/>
            <w:rtl/>
            <w:lang w:bidi="fa-IR"/>
          </w:rPr>
          <w:delText>دانشگاه علامه طباطبائ</w:delText>
        </w:r>
        <w:r w:rsidRPr="0093067F" w:rsidDel="001C558F">
          <w:rPr>
            <w:rFonts w:cs="B Mitra" w:hint="cs"/>
            <w:sz w:val="26"/>
            <w:szCs w:val="26"/>
            <w:rtl/>
            <w:lang w:bidi="fa-IR"/>
          </w:rPr>
          <w:delText>ی</w:delText>
        </w:r>
        <w:r w:rsidDel="001C558F">
          <w:rPr>
            <w:rFonts w:cs="B Mitra" w:hint="cs"/>
            <w:sz w:val="26"/>
            <w:szCs w:val="26"/>
            <w:rtl/>
            <w:lang w:bidi="fa-IR"/>
          </w:rPr>
          <w:delText xml:space="preserve"> نیز به این موضوع پرداخته است و اهمیت صنعت بازی در ایران را مورد بررسی قرار داده است. </w:delText>
        </w:r>
      </w:del>
      <w:r w:rsidR="00AE22D7">
        <w:rPr>
          <w:rFonts w:cs="B Mitra" w:hint="cs"/>
          <w:sz w:val="26"/>
          <w:szCs w:val="26"/>
          <w:rtl/>
          <w:lang w:bidi="fa-IR"/>
        </w:rPr>
        <w:t>نصیری و ه</w:t>
      </w:r>
      <w:ins w:id="23" w:author="user" w:date="2018-01-04T01:00:00Z">
        <w:r w:rsidR="001C558F">
          <w:rPr>
            <w:rFonts w:cs="B Mitra" w:hint="cs"/>
            <w:sz w:val="26"/>
            <w:szCs w:val="26"/>
            <w:rtl/>
            <w:lang w:bidi="fa-IR"/>
          </w:rPr>
          <w:t>م</w:t>
        </w:r>
      </w:ins>
      <w:r w:rsidR="00AE22D7">
        <w:rPr>
          <w:rFonts w:cs="B Mitra" w:hint="cs"/>
          <w:sz w:val="26"/>
          <w:szCs w:val="26"/>
          <w:rtl/>
          <w:lang w:bidi="fa-IR"/>
        </w:rPr>
        <w:t>کاران</w:t>
      </w:r>
      <w:r w:rsidR="00CB7575" w:rsidRPr="00CF7AFD">
        <w:rPr>
          <w:rFonts w:cs="B Mitra"/>
          <w:sz w:val="26"/>
          <w:szCs w:val="26"/>
          <w:rtl/>
          <w:lang w:bidi="fa-IR"/>
        </w:rPr>
        <w:t>[</w:t>
      </w:r>
      <w:r w:rsidR="00AE22D7">
        <w:rPr>
          <w:rFonts w:cs="B Mitra" w:hint="cs"/>
          <w:sz w:val="26"/>
          <w:szCs w:val="26"/>
          <w:rtl/>
          <w:lang w:bidi="fa-IR"/>
        </w:rPr>
        <w:t>6</w:t>
      </w:r>
      <w:r w:rsidR="00CB7575" w:rsidRPr="00CF7AFD">
        <w:rPr>
          <w:rFonts w:cs="B Mitra"/>
          <w:sz w:val="26"/>
          <w:szCs w:val="26"/>
          <w:rtl/>
          <w:lang w:bidi="fa-IR"/>
        </w:rPr>
        <w:t>]</w:t>
      </w:r>
      <w:r w:rsidR="00CB7575" w:rsidRPr="005C1FA3">
        <w:rPr>
          <w:rFonts w:cs="B Mitra"/>
          <w:sz w:val="26"/>
          <w:szCs w:val="26"/>
          <w:rtl/>
          <w:lang w:bidi="fa-IR"/>
        </w:rPr>
        <w:t xml:space="preserve"> </w:t>
      </w:r>
      <w:del w:id="24" w:author="user" w:date="2018-01-04T01:00:00Z">
        <w:r w:rsidR="00AE22D7" w:rsidDel="001C558F">
          <w:rPr>
            <w:rFonts w:cs="B Mitra" w:hint="cs"/>
            <w:sz w:val="26"/>
            <w:szCs w:val="26"/>
            <w:rtl/>
            <w:lang w:bidi="fa-IR"/>
          </w:rPr>
          <w:delText xml:space="preserve">در </w:delText>
        </w:r>
        <w:r w:rsidDel="001C558F">
          <w:rPr>
            <w:rFonts w:cs="B Mitra" w:hint="cs"/>
            <w:sz w:val="26"/>
            <w:szCs w:val="26"/>
            <w:rtl/>
            <w:lang w:bidi="fa-IR"/>
          </w:rPr>
          <w:delText xml:space="preserve">این مقاله </w:delText>
        </w:r>
      </w:del>
      <w:r>
        <w:rPr>
          <w:rFonts w:cs="B Mitra" w:hint="cs"/>
          <w:sz w:val="26"/>
          <w:szCs w:val="26"/>
          <w:rtl/>
          <w:lang w:bidi="fa-IR"/>
        </w:rPr>
        <w:t xml:space="preserve">به عناصر بازاریابی شامل چهار عنصر اصلی محصول، قیمت، ترویج و توزیع </w:t>
      </w:r>
      <w:r w:rsidR="00AE22D7">
        <w:rPr>
          <w:rFonts w:cs="B Mitra" w:hint="cs"/>
          <w:sz w:val="26"/>
          <w:szCs w:val="26"/>
          <w:rtl/>
          <w:lang w:bidi="fa-IR"/>
        </w:rPr>
        <w:t>می</w:t>
      </w:r>
      <w:r w:rsidR="00E36025">
        <w:rPr>
          <w:rFonts w:cs="B Mitra"/>
          <w:sz w:val="26"/>
          <w:szCs w:val="26"/>
          <w:rtl/>
          <w:lang w:bidi="fa-IR"/>
        </w:rPr>
        <w:softHyphen/>
      </w:r>
      <w:r w:rsidR="00AE22D7">
        <w:rPr>
          <w:rFonts w:cs="B Mitra" w:hint="cs"/>
          <w:sz w:val="26"/>
          <w:szCs w:val="26"/>
          <w:rtl/>
          <w:lang w:bidi="fa-IR"/>
        </w:rPr>
        <w:t>پردازند</w:t>
      </w:r>
      <w:r>
        <w:rPr>
          <w:rFonts w:cs="B Mitra" w:hint="cs"/>
          <w:sz w:val="26"/>
          <w:szCs w:val="26"/>
          <w:rtl/>
          <w:lang w:bidi="fa-IR"/>
        </w:rPr>
        <w:t xml:space="preserve"> و روش</w:t>
      </w:r>
      <w:r w:rsidR="006A79CC">
        <w:rPr>
          <w:rFonts w:cs="B Mitra"/>
          <w:sz w:val="26"/>
          <w:szCs w:val="26"/>
          <w:rtl/>
          <w:lang w:bidi="fa-IR"/>
        </w:rPr>
        <w:softHyphen/>
      </w:r>
      <w:r>
        <w:rPr>
          <w:rFonts w:cs="B Mitra" w:hint="cs"/>
          <w:sz w:val="26"/>
          <w:szCs w:val="26"/>
          <w:rtl/>
          <w:lang w:bidi="fa-IR"/>
        </w:rPr>
        <w:t>های همه</w:t>
      </w:r>
      <w:r w:rsidR="006A79CC">
        <w:rPr>
          <w:rFonts w:cs="B Mitra"/>
          <w:sz w:val="26"/>
          <w:szCs w:val="26"/>
          <w:rtl/>
          <w:lang w:bidi="fa-IR"/>
        </w:rPr>
        <w:softHyphen/>
      </w:r>
      <w:r>
        <w:rPr>
          <w:rFonts w:cs="B Mitra" w:hint="cs"/>
          <w:sz w:val="26"/>
          <w:szCs w:val="26"/>
          <w:rtl/>
          <w:lang w:bidi="fa-IR"/>
        </w:rPr>
        <w:t>گیر</w:t>
      </w:r>
      <w:r w:rsidR="006A79CC">
        <w:rPr>
          <w:rFonts w:cs="B Mitra"/>
          <w:sz w:val="26"/>
          <w:szCs w:val="26"/>
          <w:rtl/>
          <w:lang w:bidi="fa-IR"/>
        </w:rPr>
        <w:softHyphen/>
      </w:r>
      <w:r>
        <w:rPr>
          <w:rFonts w:cs="B Mitra" w:hint="cs"/>
          <w:sz w:val="26"/>
          <w:szCs w:val="26"/>
          <w:rtl/>
          <w:lang w:bidi="fa-IR"/>
        </w:rPr>
        <w:t>کردن بازی و پولسازی را به طور کلی بیان می</w:t>
      </w:r>
      <w:r w:rsidR="006A79CC">
        <w:rPr>
          <w:rFonts w:cs="B Mitra"/>
          <w:sz w:val="26"/>
          <w:szCs w:val="26"/>
          <w:rtl/>
          <w:lang w:bidi="fa-IR"/>
        </w:rPr>
        <w:softHyphen/>
      </w:r>
      <w:r>
        <w:rPr>
          <w:rFonts w:cs="B Mitra" w:hint="cs"/>
          <w:sz w:val="26"/>
          <w:szCs w:val="26"/>
          <w:rtl/>
          <w:lang w:bidi="fa-IR"/>
        </w:rPr>
        <w:t>ک</w:t>
      </w:r>
      <w:r w:rsidR="00AE22D7">
        <w:rPr>
          <w:rFonts w:cs="B Mitra" w:hint="cs"/>
          <w:sz w:val="26"/>
          <w:szCs w:val="26"/>
          <w:rtl/>
          <w:lang w:bidi="fa-IR"/>
        </w:rPr>
        <w:t>ن</w:t>
      </w:r>
      <w:r>
        <w:rPr>
          <w:rFonts w:cs="B Mitra" w:hint="cs"/>
          <w:sz w:val="26"/>
          <w:szCs w:val="26"/>
          <w:rtl/>
          <w:lang w:bidi="fa-IR"/>
        </w:rPr>
        <w:t xml:space="preserve">ند. این </w:t>
      </w:r>
      <w:del w:id="25" w:author="user" w:date="2018-01-04T01:00:00Z">
        <w:r w:rsidDel="00C5601F">
          <w:rPr>
            <w:rFonts w:cs="B Mitra" w:hint="cs"/>
            <w:sz w:val="26"/>
            <w:szCs w:val="26"/>
            <w:rtl/>
            <w:lang w:bidi="fa-IR"/>
          </w:rPr>
          <w:delText xml:space="preserve">مقاله </w:delText>
        </w:r>
      </w:del>
      <w:ins w:id="26" w:author="user" w:date="2018-01-04T01:00:00Z">
        <w:r w:rsidR="00C5601F">
          <w:rPr>
            <w:rFonts w:cs="B Mitra" w:hint="cs"/>
            <w:sz w:val="26"/>
            <w:szCs w:val="26"/>
            <w:rtl/>
            <w:lang w:bidi="fa-IR"/>
          </w:rPr>
          <w:t xml:space="preserve">پژوهش </w:t>
        </w:r>
      </w:ins>
      <w:r>
        <w:rPr>
          <w:rFonts w:cs="B Mitra" w:hint="cs"/>
          <w:sz w:val="26"/>
          <w:szCs w:val="26"/>
          <w:rtl/>
          <w:lang w:bidi="fa-IR"/>
        </w:rPr>
        <w:t>نیز می</w:t>
      </w:r>
      <w:r w:rsidR="006A79CC">
        <w:rPr>
          <w:rFonts w:cs="B Mitra"/>
          <w:sz w:val="26"/>
          <w:szCs w:val="26"/>
          <w:rtl/>
          <w:lang w:bidi="fa-IR"/>
        </w:rPr>
        <w:softHyphen/>
      </w:r>
      <w:r>
        <w:rPr>
          <w:rFonts w:cs="B Mitra" w:hint="cs"/>
          <w:sz w:val="26"/>
          <w:szCs w:val="26"/>
          <w:rtl/>
          <w:lang w:bidi="fa-IR"/>
        </w:rPr>
        <w:t>تواند فرایند موفقیت را برای یک بازی بیان کند</w:t>
      </w:r>
      <w:ins w:id="27" w:author="user" w:date="2018-01-04T01:00:00Z">
        <w:r w:rsidR="00C5601F">
          <w:rPr>
            <w:rFonts w:cs="B Mitra" w:hint="cs"/>
            <w:sz w:val="26"/>
            <w:szCs w:val="26"/>
            <w:rtl/>
            <w:lang w:bidi="fa-IR"/>
          </w:rPr>
          <w:t>،</w:t>
        </w:r>
      </w:ins>
      <w:r>
        <w:rPr>
          <w:rFonts w:cs="B Mitra" w:hint="cs"/>
          <w:sz w:val="26"/>
          <w:szCs w:val="26"/>
          <w:rtl/>
          <w:lang w:bidi="fa-IR"/>
        </w:rPr>
        <w:t xml:space="preserve"> ولی روش گفته شده مستقل از دسته</w:t>
      </w:r>
      <w:r w:rsidR="006A79CC">
        <w:rPr>
          <w:rFonts w:cs="B Mitra"/>
          <w:sz w:val="26"/>
          <w:szCs w:val="26"/>
          <w:rtl/>
          <w:lang w:bidi="fa-IR"/>
        </w:rPr>
        <w:softHyphen/>
      </w:r>
      <w:r>
        <w:rPr>
          <w:rFonts w:cs="B Mitra" w:hint="cs"/>
          <w:sz w:val="26"/>
          <w:szCs w:val="26"/>
          <w:rtl/>
          <w:lang w:bidi="fa-IR"/>
        </w:rPr>
        <w:t>بندی خاصی در بازی</w:t>
      </w:r>
      <w:r w:rsidR="006A79CC">
        <w:rPr>
          <w:rFonts w:cs="B Mitra"/>
          <w:sz w:val="26"/>
          <w:szCs w:val="26"/>
          <w:rtl/>
          <w:lang w:bidi="fa-IR"/>
        </w:rPr>
        <w:softHyphen/>
      </w:r>
      <w:r w:rsidR="006A79CC">
        <w:rPr>
          <w:rFonts w:cs="B Mitra"/>
          <w:sz w:val="26"/>
          <w:szCs w:val="26"/>
          <w:rtl/>
          <w:lang w:bidi="fa-IR"/>
        </w:rPr>
        <w:softHyphen/>
      </w:r>
      <w:r>
        <w:rPr>
          <w:rFonts w:cs="B Mitra" w:hint="cs"/>
          <w:sz w:val="26"/>
          <w:szCs w:val="26"/>
          <w:rtl/>
          <w:lang w:bidi="fa-IR"/>
        </w:rPr>
        <w:t xml:space="preserve">ها و </w:t>
      </w:r>
      <w:r w:rsidR="000B1731" w:rsidRPr="000B1731">
        <w:rPr>
          <w:rFonts w:cs="B Mitra"/>
          <w:sz w:val="26"/>
          <w:szCs w:val="26"/>
          <w:rtl/>
          <w:lang w:bidi="fa-IR"/>
        </w:rPr>
        <w:t>ر</w:t>
      </w:r>
      <w:r w:rsidR="000B1731" w:rsidRPr="000B1731">
        <w:rPr>
          <w:rFonts w:cs="B Mitra" w:hint="cs"/>
          <w:sz w:val="26"/>
          <w:szCs w:val="26"/>
          <w:rtl/>
          <w:lang w:bidi="fa-IR"/>
        </w:rPr>
        <w:t>ی</w:t>
      </w:r>
      <w:r w:rsidR="000B1731" w:rsidRPr="000B1731">
        <w:rPr>
          <w:rFonts w:cs="B Mitra" w:hint="eastAsia"/>
          <w:sz w:val="26"/>
          <w:szCs w:val="26"/>
          <w:rtl/>
          <w:lang w:bidi="fa-IR"/>
        </w:rPr>
        <w:t>ز</w:t>
      </w:r>
      <w:r w:rsidR="006A79CC">
        <w:rPr>
          <w:rFonts w:cs="B Mitra"/>
          <w:sz w:val="26"/>
          <w:szCs w:val="26"/>
          <w:rtl/>
          <w:lang w:bidi="fa-IR"/>
        </w:rPr>
        <w:softHyphen/>
      </w:r>
      <w:r w:rsidR="000B1731" w:rsidRPr="000B1731">
        <w:rPr>
          <w:rFonts w:cs="B Mitra"/>
          <w:sz w:val="26"/>
          <w:szCs w:val="26"/>
          <w:rtl/>
          <w:lang w:bidi="fa-IR"/>
        </w:rPr>
        <w:t>جز</w:t>
      </w:r>
      <w:r w:rsidR="000B1731" w:rsidRPr="000B1731">
        <w:rPr>
          <w:rFonts w:cs="B Mitra" w:hint="cs"/>
          <w:sz w:val="26"/>
          <w:szCs w:val="26"/>
          <w:rtl/>
          <w:lang w:bidi="fa-IR"/>
        </w:rPr>
        <w:t>یی</w:t>
      </w:r>
      <w:r w:rsidR="000B1731" w:rsidRPr="000B1731">
        <w:rPr>
          <w:rFonts w:cs="B Mitra" w:hint="eastAsia"/>
          <w:sz w:val="26"/>
          <w:szCs w:val="26"/>
          <w:rtl/>
          <w:lang w:bidi="fa-IR"/>
        </w:rPr>
        <w:t>ات</w:t>
      </w:r>
      <w:r w:rsidR="000B1731" w:rsidRPr="000B1731">
        <w:rPr>
          <w:rFonts w:cs="B Mitra"/>
          <w:sz w:val="26"/>
          <w:szCs w:val="26"/>
          <w:rtl/>
          <w:lang w:bidi="fa-IR"/>
        </w:rPr>
        <w:t xml:space="preserve"> </w:t>
      </w:r>
      <w:r w:rsidR="0038153A">
        <w:rPr>
          <w:rFonts w:cs="B Mitra" w:hint="cs"/>
          <w:sz w:val="26"/>
          <w:szCs w:val="26"/>
          <w:rtl/>
          <w:lang w:bidi="fa-IR"/>
        </w:rPr>
        <w:t xml:space="preserve">مربوط به </w:t>
      </w:r>
      <w:r w:rsidR="000B1731" w:rsidRPr="000B1731">
        <w:rPr>
          <w:rFonts w:cs="B Mitra"/>
          <w:sz w:val="26"/>
          <w:szCs w:val="26"/>
          <w:rtl/>
          <w:lang w:bidi="fa-IR"/>
        </w:rPr>
        <w:t>طراح</w:t>
      </w:r>
      <w:r w:rsidR="000B1731" w:rsidRPr="000B1731">
        <w:rPr>
          <w:rFonts w:cs="B Mitra" w:hint="cs"/>
          <w:sz w:val="26"/>
          <w:szCs w:val="26"/>
          <w:rtl/>
          <w:lang w:bidi="fa-IR"/>
        </w:rPr>
        <w:t>ی</w:t>
      </w:r>
      <w:r w:rsidR="00831B02">
        <w:rPr>
          <w:rFonts w:cs="B Mitra" w:hint="cs"/>
          <w:sz w:val="26"/>
          <w:szCs w:val="26"/>
          <w:rtl/>
          <w:lang w:bidi="fa-IR"/>
        </w:rPr>
        <w:t xml:space="preserve"> هر یک از</w:t>
      </w:r>
      <w:r w:rsidR="000B1731" w:rsidRPr="000B1731">
        <w:rPr>
          <w:rFonts w:cs="B Mitra"/>
          <w:sz w:val="26"/>
          <w:szCs w:val="26"/>
          <w:rtl/>
          <w:lang w:bidi="fa-IR"/>
        </w:rPr>
        <w:t xml:space="preserve"> آنهاست، و ب</w:t>
      </w:r>
      <w:r w:rsidR="000B1731" w:rsidRPr="000B1731">
        <w:rPr>
          <w:rFonts w:cs="B Mitra" w:hint="cs"/>
          <w:sz w:val="26"/>
          <w:szCs w:val="26"/>
          <w:rtl/>
          <w:lang w:bidi="fa-IR"/>
        </w:rPr>
        <w:t>ی</w:t>
      </w:r>
      <w:r w:rsidR="000B1731" w:rsidRPr="000B1731">
        <w:rPr>
          <w:rFonts w:cs="B Mitra" w:hint="eastAsia"/>
          <w:sz w:val="26"/>
          <w:szCs w:val="26"/>
          <w:rtl/>
          <w:lang w:bidi="fa-IR"/>
        </w:rPr>
        <w:t>شتر</w:t>
      </w:r>
      <w:r w:rsidR="00523B93">
        <w:rPr>
          <w:rFonts w:cs="B Mitra" w:hint="cs"/>
          <w:sz w:val="26"/>
          <w:szCs w:val="26"/>
          <w:rtl/>
          <w:lang w:bidi="fa-IR"/>
        </w:rPr>
        <w:t>می</w:t>
      </w:r>
      <w:r w:rsidR="00523B93">
        <w:rPr>
          <w:rFonts w:cs="B Mitra"/>
          <w:sz w:val="26"/>
          <w:szCs w:val="26"/>
          <w:rtl/>
          <w:lang w:bidi="fa-IR"/>
        </w:rPr>
        <w:softHyphen/>
      </w:r>
      <w:r w:rsidR="00523B93">
        <w:rPr>
          <w:rFonts w:cs="B Mitra" w:hint="cs"/>
          <w:sz w:val="26"/>
          <w:szCs w:val="26"/>
          <w:rtl/>
          <w:lang w:bidi="fa-IR"/>
        </w:rPr>
        <w:t>توان گفت</w:t>
      </w:r>
      <w:r w:rsidR="000B1731" w:rsidRPr="000B1731">
        <w:rPr>
          <w:rFonts w:cs="B Mitra"/>
          <w:sz w:val="26"/>
          <w:szCs w:val="26"/>
          <w:rtl/>
          <w:lang w:bidi="fa-IR"/>
        </w:rPr>
        <w:t xml:space="preserve"> مدل</w:t>
      </w:r>
      <w:r w:rsidR="000B1731" w:rsidRPr="000B1731">
        <w:rPr>
          <w:rFonts w:cs="B Mitra" w:hint="cs"/>
          <w:sz w:val="26"/>
          <w:szCs w:val="26"/>
          <w:rtl/>
          <w:lang w:bidi="fa-IR"/>
        </w:rPr>
        <w:t>ی</w:t>
      </w:r>
      <w:r w:rsidR="000B1731" w:rsidRPr="000B1731">
        <w:rPr>
          <w:rFonts w:cs="B Mitra"/>
          <w:sz w:val="26"/>
          <w:szCs w:val="26"/>
          <w:rtl/>
          <w:lang w:bidi="fa-IR"/>
        </w:rPr>
        <w:t xml:space="preserve"> عموم</w:t>
      </w:r>
      <w:r w:rsidR="000B1731" w:rsidRPr="000B1731">
        <w:rPr>
          <w:rFonts w:cs="B Mitra" w:hint="cs"/>
          <w:sz w:val="26"/>
          <w:szCs w:val="26"/>
          <w:rtl/>
          <w:lang w:bidi="fa-IR"/>
        </w:rPr>
        <w:t>ی</w:t>
      </w:r>
      <w:r w:rsidR="000B1731" w:rsidRPr="000B1731">
        <w:rPr>
          <w:rFonts w:cs="B Mitra"/>
          <w:sz w:val="26"/>
          <w:szCs w:val="26"/>
          <w:rtl/>
          <w:lang w:bidi="fa-IR"/>
        </w:rPr>
        <w:t xml:space="preserve"> برا</w:t>
      </w:r>
      <w:r w:rsidR="000B1731" w:rsidRPr="000B1731">
        <w:rPr>
          <w:rFonts w:cs="B Mitra" w:hint="cs"/>
          <w:sz w:val="26"/>
          <w:szCs w:val="26"/>
          <w:rtl/>
          <w:lang w:bidi="fa-IR"/>
        </w:rPr>
        <w:t>ی</w:t>
      </w:r>
      <w:r w:rsidR="000B1731" w:rsidRPr="000B1731">
        <w:rPr>
          <w:rFonts w:cs="B Mitra"/>
          <w:sz w:val="26"/>
          <w:szCs w:val="26"/>
          <w:rtl/>
          <w:lang w:bidi="fa-IR"/>
        </w:rPr>
        <w:t xml:space="preserve"> طراح</w:t>
      </w:r>
      <w:r w:rsidR="000B1731" w:rsidRPr="000B1731">
        <w:rPr>
          <w:rFonts w:cs="B Mitra" w:hint="cs"/>
          <w:sz w:val="26"/>
          <w:szCs w:val="26"/>
          <w:rtl/>
          <w:lang w:bidi="fa-IR"/>
        </w:rPr>
        <w:t>ی</w:t>
      </w:r>
      <w:r w:rsidR="000B1731" w:rsidRPr="000B1731">
        <w:rPr>
          <w:rFonts w:cs="B Mitra"/>
          <w:sz w:val="26"/>
          <w:szCs w:val="26"/>
          <w:rtl/>
          <w:lang w:bidi="fa-IR"/>
        </w:rPr>
        <w:t xml:space="preserve"> باز</w:t>
      </w:r>
      <w:r w:rsidR="000B1731" w:rsidRPr="000B1731">
        <w:rPr>
          <w:rFonts w:cs="B Mitra" w:hint="cs"/>
          <w:sz w:val="26"/>
          <w:szCs w:val="26"/>
          <w:rtl/>
          <w:lang w:bidi="fa-IR"/>
        </w:rPr>
        <w:t>ی</w:t>
      </w:r>
      <w:r w:rsidR="006A79CC">
        <w:rPr>
          <w:rFonts w:ascii="Cambria" w:hAnsi="Cambria" w:cs="Times New Roman"/>
          <w:sz w:val="26"/>
          <w:szCs w:val="26"/>
          <w:rtl/>
          <w:lang w:bidi="fa-IR"/>
        </w:rPr>
        <w:softHyphen/>
      </w:r>
      <w:r w:rsidR="000B1731" w:rsidRPr="000B1731">
        <w:rPr>
          <w:rFonts w:cs="B Mitra" w:hint="cs"/>
          <w:sz w:val="26"/>
          <w:szCs w:val="26"/>
          <w:rtl/>
          <w:lang w:bidi="fa-IR"/>
        </w:rPr>
        <w:t>ها</w:t>
      </w:r>
      <w:r w:rsidR="000B1731" w:rsidRPr="000B1731">
        <w:rPr>
          <w:rFonts w:cs="B Mitra"/>
          <w:sz w:val="26"/>
          <w:szCs w:val="26"/>
          <w:rtl/>
          <w:lang w:bidi="fa-IR"/>
        </w:rPr>
        <w:t xml:space="preserve"> ارائه شده است.</w:t>
      </w:r>
      <w:r w:rsidR="000B1731" w:rsidRPr="000B1731">
        <w:rPr>
          <w:rFonts w:cs="B Mitra" w:hint="cs"/>
          <w:sz w:val="26"/>
          <w:szCs w:val="26"/>
          <w:rtl/>
          <w:lang w:bidi="fa-IR"/>
        </w:rPr>
        <w:t xml:space="preserve"> </w:t>
      </w:r>
      <w:r>
        <w:rPr>
          <w:rFonts w:cs="B Mitra" w:hint="cs"/>
          <w:sz w:val="26"/>
          <w:szCs w:val="26"/>
          <w:rtl/>
          <w:lang w:bidi="fa-IR"/>
        </w:rPr>
        <w:t>اگر این مدل می</w:t>
      </w:r>
      <w:r w:rsidR="006A79CC">
        <w:rPr>
          <w:rFonts w:cs="B Mitra"/>
          <w:sz w:val="26"/>
          <w:szCs w:val="26"/>
          <w:rtl/>
          <w:lang w:bidi="fa-IR"/>
        </w:rPr>
        <w:softHyphen/>
      </w:r>
      <w:r>
        <w:rPr>
          <w:rFonts w:cs="B Mitra" w:hint="cs"/>
          <w:sz w:val="26"/>
          <w:szCs w:val="26"/>
          <w:rtl/>
          <w:lang w:bidi="fa-IR"/>
        </w:rPr>
        <w:t>تواند برای گسترش بازی کمک</w:t>
      </w:r>
      <w:r w:rsidR="006A79CC">
        <w:rPr>
          <w:rFonts w:cs="B Mitra"/>
          <w:sz w:val="26"/>
          <w:szCs w:val="26"/>
          <w:rtl/>
          <w:lang w:bidi="fa-IR"/>
        </w:rPr>
        <w:softHyphen/>
      </w:r>
      <w:r>
        <w:rPr>
          <w:rFonts w:cs="B Mitra" w:hint="cs"/>
          <w:sz w:val="26"/>
          <w:szCs w:val="26"/>
          <w:rtl/>
          <w:lang w:bidi="fa-IR"/>
        </w:rPr>
        <w:t>کننده باشد ولی در مرحله تولید محصول و چگونگی به</w:t>
      </w:r>
      <w:r w:rsidR="006A79CC">
        <w:rPr>
          <w:rFonts w:cs="B Mitra"/>
          <w:sz w:val="26"/>
          <w:szCs w:val="26"/>
          <w:rtl/>
          <w:lang w:bidi="fa-IR"/>
        </w:rPr>
        <w:softHyphen/>
      </w:r>
      <w:r>
        <w:rPr>
          <w:rFonts w:cs="B Mitra" w:hint="cs"/>
          <w:sz w:val="26"/>
          <w:szCs w:val="26"/>
          <w:rtl/>
          <w:lang w:bidi="fa-IR"/>
        </w:rPr>
        <w:t>کار</w:t>
      </w:r>
      <w:r w:rsidR="006A79CC">
        <w:rPr>
          <w:rFonts w:cs="B Mitra"/>
          <w:sz w:val="26"/>
          <w:szCs w:val="26"/>
          <w:rtl/>
          <w:lang w:bidi="fa-IR"/>
        </w:rPr>
        <w:softHyphen/>
      </w:r>
      <w:r>
        <w:rPr>
          <w:rFonts w:cs="B Mitra" w:hint="cs"/>
          <w:sz w:val="26"/>
          <w:szCs w:val="26"/>
          <w:rtl/>
          <w:lang w:bidi="fa-IR"/>
        </w:rPr>
        <w:t>گرفتن عناصر جهت تولید محصول با درجه رضایت بالا اشاره</w:t>
      </w:r>
      <w:r w:rsidR="006A79CC">
        <w:rPr>
          <w:rFonts w:cs="B Mitra"/>
          <w:sz w:val="26"/>
          <w:szCs w:val="26"/>
          <w:rtl/>
          <w:lang w:bidi="fa-IR"/>
        </w:rPr>
        <w:softHyphen/>
      </w:r>
      <w:r>
        <w:rPr>
          <w:rFonts w:cs="B Mitra" w:hint="cs"/>
          <w:sz w:val="26"/>
          <w:szCs w:val="26"/>
          <w:rtl/>
          <w:lang w:bidi="fa-IR"/>
        </w:rPr>
        <w:t>ای نشده است</w:t>
      </w:r>
      <w:ins w:id="28" w:author="user" w:date="2018-01-04T01:01:00Z">
        <w:r w:rsidR="00C5601F">
          <w:rPr>
            <w:rFonts w:cs="B Mitra" w:hint="cs"/>
            <w:sz w:val="26"/>
            <w:szCs w:val="26"/>
            <w:rtl/>
            <w:lang w:bidi="fa-IR"/>
          </w:rPr>
          <w:t>.</w:t>
        </w:r>
      </w:ins>
      <w:del w:id="29" w:author="user" w:date="2018-01-04T01:01:00Z">
        <w:r w:rsidDel="00C5601F">
          <w:rPr>
            <w:rFonts w:cs="B Mitra" w:hint="cs"/>
            <w:sz w:val="26"/>
            <w:szCs w:val="26"/>
            <w:rtl/>
            <w:lang w:bidi="fa-IR"/>
          </w:rPr>
          <w:delText xml:space="preserve"> که در این مقاله </w:delText>
        </w:r>
        <w:r w:rsidR="0004344C" w:rsidDel="00C5601F">
          <w:rPr>
            <w:rFonts w:cs="B Mitra" w:hint="cs"/>
            <w:sz w:val="26"/>
            <w:szCs w:val="26"/>
            <w:rtl/>
            <w:lang w:bidi="fa-IR"/>
          </w:rPr>
          <w:delText>به آن پرداخته می</w:delText>
        </w:r>
        <w:r w:rsidR="006A79CC" w:rsidDel="00C5601F">
          <w:rPr>
            <w:rFonts w:cs="B Mitra"/>
            <w:sz w:val="26"/>
            <w:szCs w:val="26"/>
            <w:rtl/>
            <w:lang w:bidi="fa-IR"/>
          </w:rPr>
          <w:softHyphen/>
        </w:r>
        <w:r w:rsidR="0004344C" w:rsidDel="00C5601F">
          <w:rPr>
            <w:rFonts w:cs="B Mitra" w:hint="cs"/>
            <w:sz w:val="26"/>
            <w:szCs w:val="26"/>
            <w:rtl/>
            <w:lang w:bidi="fa-IR"/>
          </w:rPr>
          <w:delText>شود.</w:delText>
        </w:r>
      </w:del>
    </w:p>
    <w:p w:rsidR="00547135" w:rsidRDefault="00547135" w:rsidP="00F663EC">
      <w:pPr>
        <w:bidi/>
        <w:spacing w:after="0"/>
        <w:jc w:val="both"/>
        <w:rPr>
          <w:rFonts w:cs="B Mitra"/>
          <w:sz w:val="26"/>
          <w:szCs w:val="26"/>
          <w:rtl/>
          <w:lang w:bidi="fa-IR"/>
        </w:rPr>
      </w:pPr>
      <w:del w:id="30" w:author="user" w:date="2018-01-04T01:01:00Z">
        <w:r w:rsidDel="00F663EC">
          <w:rPr>
            <w:rFonts w:cs="B Mitra" w:hint="cs"/>
            <w:sz w:val="26"/>
            <w:szCs w:val="26"/>
            <w:rtl/>
            <w:lang w:bidi="fa-IR"/>
          </w:rPr>
          <w:delText>تحقیق پیرامون این موضوع فقط به ایران محدود نمی</w:delText>
        </w:r>
        <w:r w:rsidR="006A79CC" w:rsidDel="00F663EC">
          <w:rPr>
            <w:rFonts w:cs="B Mitra"/>
            <w:sz w:val="26"/>
            <w:szCs w:val="26"/>
            <w:rtl/>
            <w:lang w:bidi="fa-IR"/>
          </w:rPr>
          <w:softHyphen/>
        </w:r>
        <w:r w:rsidDel="00F663EC">
          <w:rPr>
            <w:rFonts w:cs="B Mitra" w:hint="cs"/>
            <w:sz w:val="26"/>
            <w:szCs w:val="26"/>
            <w:rtl/>
            <w:lang w:bidi="fa-IR"/>
          </w:rPr>
          <w:delText>شود و در دیگر کشورها هم صنعت بازی دارای اهمیت است. یکی از اصلی</w:delText>
        </w:r>
        <w:r w:rsidR="006A79CC" w:rsidDel="00F663EC">
          <w:rPr>
            <w:rFonts w:cs="B Mitra"/>
            <w:sz w:val="26"/>
            <w:szCs w:val="26"/>
            <w:rtl/>
            <w:lang w:bidi="fa-IR"/>
          </w:rPr>
          <w:softHyphen/>
        </w:r>
        <w:r w:rsidDel="00F663EC">
          <w:rPr>
            <w:rFonts w:cs="B Mitra" w:hint="cs"/>
            <w:sz w:val="26"/>
            <w:szCs w:val="26"/>
            <w:rtl/>
            <w:lang w:bidi="fa-IR"/>
          </w:rPr>
          <w:delText xml:space="preserve">ترین مقالاتی که به طور مشخص عناصر موثر در ساخت یک بازی را بررسی کرده است، مقاله </w:delText>
        </w:r>
      </w:del>
      <w:r w:rsidRPr="00547135">
        <w:rPr>
          <w:rFonts w:cs="B Mitra" w:hint="cs"/>
          <w:sz w:val="26"/>
          <w:szCs w:val="26"/>
          <w:rtl/>
          <w:lang w:bidi="fa-IR"/>
        </w:rPr>
        <w:t>هاماری</w:t>
      </w:r>
      <w:r w:rsidRPr="00547135">
        <w:rPr>
          <w:rFonts w:cs="B Mitra"/>
          <w:sz w:val="26"/>
          <w:szCs w:val="26"/>
          <w:rtl/>
          <w:lang w:bidi="fa-IR"/>
        </w:rPr>
        <w:t xml:space="preserve"> و همکاران</w:t>
      </w:r>
      <w:ins w:id="31" w:author="user" w:date="2018-01-04T01:01:00Z">
        <w:r w:rsidR="00F663EC">
          <w:rPr>
            <w:rFonts w:cs="B Mitra" w:hint="cs"/>
            <w:sz w:val="26"/>
            <w:szCs w:val="26"/>
            <w:rtl/>
            <w:lang w:bidi="fa-IR"/>
          </w:rPr>
          <w:t xml:space="preserve"> </w:t>
        </w:r>
      </w:ins>
      <w:del w:id="32" w:author="user" w:date="2018-01-04T01:01:00Z">
        <w:r w:rsidRPr="00547135" w:rsidDel="00F663EC">
          <w:rPr>
            <w:rFonts w:cs="B Mitra"/>
            <w:sz w:val="26"/>
            <w:szCs w:val="26"/>
            <w:rtl/>
            <w:lang w:bidi="fa-IR"/>
          </w:rPr>
          <w:delText>ش</w:delText>
        </w:r>
      </w:del>
      <w:r w:rsidR="006A79CC" w:rsidRPr="00CF7AFD">
        <w:rPr>
          <w:rFonts w:cs="B Mitra"/>
          <w:sz w:val="26"/>
          <w:szCs w:val="26"/>
          <w:rtl/>
          <w:lang w:bidi="fa-IR"/>
        </w:rPr>
        <w:t>[</w:t>
      </w:r>
      <w:r w:rsidR="006A79CC">
        <w:rPr>
          <w:rFonts w:cs="B Mitra" w:hint="cs"/>
          <w:sz w:val="26"/>
          <w:szCs w:val="26"/>
          <w:rtl/>
          <w:lang w:bidi="fa-IR"/>
        </w:rPr>
        <w:t>7</w:t>
      </w:r>
      <w:r w:rsidR="006A79CC" w:rsidRPr="00CF7AFD">
        <w:rPr>
          <w:rFonts w:cs="B Mitra"/>
          <w:sz w:val="26"/>
          <w:szCs w:val="26"/>
          <w:rtl/>
          <w:lang w:bidi="fa-IR"/>
        </w:rPr>
        <w:t>]</w:t>
      </w:r>
      <w:r w:rsidR="006A79CC">
        <w:rPr>
          <w:rFonts w:cs="B Mitra" w:hint="cs"/>
          <w:sz w:val="26"/>
          <w:szCs w:val="26"/>
          <w:rtl/>
          <w:lang w:bidi="fa-IR"/>
        </w:rPr>
        <w:t xml:space="preserve"> </w:t>
      </w:r>
      <w:del w:id="33" w:author="user" w:date="2018-01-04T01:01:00Z">
        <w:r w:rsidDel="00F663EC">
          <w:rPr>
            <w:rFonts w:cs="B Mitra" w:hint="cs"/>
            <w:sz w:val="26"/>
            <w:szCs w:val="26"/>
            <w:rtl/>
            <w:lang w:bidi="fa-IR"/>
          </w:rPr>
          <w:delText xml:space="preserve">است. آنها </w:delText>
        </w:r>
      </w:del>
      <w:r>
        <w:rPr>
          <w:rFonts w:cs="B Mitra" w:hint="cs"/>
          <w:sz w:val="26"/>
          <w:szCs w:val="26"/>
          <w:rtl/>
          <w:lang w:bidi="fa-IR"/>
        </w:rPr>
        <w:t>به خوبی عوامل تاثیرگذار در ساخت یک بازی</w:t>
      </w:r>
      <w:r w:rsidR="006E48E5" w:rsidRPr="006E48E5">
        <w:rPr>
          <w:rFonts w:cs="B Mitra" w:hint="cs"/>
          <w:sz w:val="26"/>
          <w:szCs w:val="26"/>
          <w:rtl/>
          <w:lang w:bidi="fa-IR"/>
        </w:rPr>
        <w:t xml:space="preserve"> </w:t>
      </w:r>
      <w:r w:rsidR="006E48E5">
        <w:rPr>
          <w:rFonts w:cs="B Mitra" w:hint="cs"/>
          <w:sz w:val="26"/>
          <w:szCs w:val="26"/>
          <w:rtl/>
          <w:lang w:bidi="fa-IR"/>
        </w:rPr>
        <w:t>را</w:t>
      </w:r>
      <w:r w:rsidR="006E48E5">
        <w:rPr>
          <w:rFonts w:cs="B Mitra"/>
          <w:sz w:val="26"/>
          <w:szCs w:val="26"/>
          <w:rtl/>
          <w:lang w:bidi="fa-IR"/>
        </w:rPr>
        <w:softHyphen/>
      </w:r>
      <w:r>
        <w:rPr>
          <w:rFonts w:cs="B Mitra" w:hint="cs"/>
          <w:sz w:val="26"/>
          <w:szCs w:val="26"/>
          <w:rtl/>
          <w:lang w:bidi="fa-IR"/>
        </w:rPr>
        <w:t xml:space="preserve"> جدا کرد</w:t>
      </w:r>
      <w:ins w:id="34" w:author="user" w:date="2018-01-04T01:01:00Z">
        <w:r w:rsidR="00F663EC">
          <w:rPr>
            <w:rFonts w:cs="B Mitra" w:hint="cs"/>
            <w:sz w:val="26"/>
            <w:szCs w:val="26"/>
            <w:rtl/>
            <w:lang w:bidi="fa-IR"/>
          </w:rPr>
          <w:t>ه</w:t>
        </w:r>
        <w:r w:rsidR="00F663EC">
          <w:rPr>
            <w:rFonts w:cs="B Mitra" w:hint="cs"/>
            <w:sz w:val="26"/>
            <w:szCs w:val="26"/>
            <w:rtl/>
            <w:lang w:bidi="fa-IR"/>
          </w:rPr>
          <w:softHyphen/>
          <w:t>ا</w:t>
        </w:r>
      </w:ins>
      <w:r>
        <w:rPr>
          <w:rFonts w:cs="B Mitra" w:hint="cs"/>
          <w:sz w:val="26"/>
          <w:szCs w:val="26"/>
          <w:rtl/>
          <w:lang w:bidi="fa-IR"/>
        </w:rPr>
        <w:t>ند</w:t>
      </w:r>
      <w:r w:rsidR="00E638DF">
        <w:rPr>
          <w:rFonts w:cs="B Mitra" w:hint="cs"/>
          <w:sz w:val="26"/>
          <w:szCs w:val="26"/>
          <w:rtl/>
          <w:lang w:bidi="fa-IR"/>
        </w:rPr>
        <w:t>.</w:t>
      </w:r>
      <w:r>
        <w:rPr>
          <w:rFonts w:cs="B Mitra" w:hint="cs"/>
          <w:sz w:val="26"/>
          <w:szCs w:val="26"/>
          <w:rtl/>
          <w:lang w:bidi="fa-IR"/>
        </w:rPr>
        <w:t xml:space="preserve"> </w:t>
      </w:r>
      <w:r w:rsidR="00E638DF">
        <w:rPr>
          <w:rFonts w:cs="B Mitra" w:hint="cs"/>
          <w:sz w:val="26"/>
          <w:szCs w:val="26"/>
          <w:rtl/>
          <w:lang w:bidi="fa-IR"/>
        </w:rPr>
        <w:t>از جمله این عوامل می</w:t>
      </w:r>
      <w:r w:rsidR="00E638DF">
        <w:rPr>
          <w:rFonts w:cs="B Mitra"/>
          <w:sz w:val="26"/>
          <w:szCs w:val="26"/>
          <w:rtl/>
          <w:lang w:bidi="fa-IR"/>
        </w:rPr>
        <w:softHyphen/>
      </w:r>
      <w:r w:rsidR="00E638DF">
        <w:rPr>
          <w:rFonts w:cs="B Mitra" w:hint="cs"/>
          <w:sz w:val="26"/>
          <w:szCs w:val="26"/>
          <w:rtl/>
          <w:lang w:bidi="fa-IR"/>
        </w:rPr>
        <w:t>توان به</w:t>
      </w:r>
      <w:r>
        <w:rPr>
          <w:rFonts w:cs="B Mitra" w:hint="cs"/>
          <w:sz w:val="26"/>
          <w:szCs w:val="26"/>
          <w:rtl/>
          <w:lang w:bidi="fa-IR"/>
        </w:rPr>
        <w:t xml:space="preserve"> قیمت تمام</w:t>
      </w:r>
      <w:r w:rsidR="00E638DF">
        <w:rPr>
          <w:rFonts w:cs="B Mitra"/>
          <w:sz w:val="26"/>
          <w:szCs w:val="26"/>
          <w:rtl/>
          <w:lang w:bidi="fa-IR"/>
        </w:rPr>
        <w:softHyphen/>
      </w:r>
      <w:r>
        <w:rPr>
          <w:rFonts w:cs="B Mitra" w:hint="cs"/>
          <w:sz w:val="26"/>
          <w:szCs w:val="26"/>
          <w:rtl/>
          <w:lang w:bidi="fa-IR"/>
        </w:rPr>
        <w:t>شده، شخصی</w:t>
      </w:r>
      <w:r w:rsidR="00E638DF">
        <w:rPr>
          <w:rFonts w:cs="B Mitra"/>
          <w:sz w:val="26"/>
          <w:szCs w:val="26"/>
          <w:rtl/>
          <w:lang w:bidi="fa-IR"/>
        </w:rPr>
        <w:softHyphen/>
      </w:r>
      <w:r>
        <w:rPr>
          <w:rFonts w:cs="B Mitra" w:hint="cs"/>
          <w:sz w:val="26"/>
          <w:szCs w:val="26"/>
          <w:rtl/>
          <w:lang w:bidi="fa-IR"/>
        </w:rPr>
        <w:t>سازی کارکتر، مشارکت در بازی با دوستان خود</w:t>
      </w:r>
      <w:r w:rsidR="001936E4">
        <w:rPr>
          <w:rFonts w:cs="B Mitra" w:hint="cs"/>
          <w:sz w:val="26"/>
          <w:szCs w:val="26"/>
          <w:rtl/>
          <w:lang w:bidi="fa-IR"/>
        </w:rPr>
        <w:t xml:space="preserve"> و</w:t>
      </w:r>
      <w:r>
        <w:rPr>
          <w:rFonts w:cs="B Mitra" w:hint="cs"/>
          <w:sz w:val="26"/>
          <w:szCs w:val="26"/>
          <w:rtl/>
          <w:lang w:bidi="fa-IR"/>
        </w:rPr>
        <w:t xml:space="preserve"> پیشنهادات اشاره کرد</w:t>
      </w:r>
      <w:r w:rsidR="00CB7575">
        <w:rPr>
          <w:rFonts w:cs="B Mitra" w:hint="cs"/>
          <w:sz w:val="26"/>
          <w:szCs w:val="26"/>
          <w:rtl/>
          <w:lang w:bidi="fa-IR"/>
        </w:rPr>
        <w:t xml:space="preserve">. </w:t>
      </w:r>
      <w:del w:id="35" w:author="user" w:date="2018-01-04T01:02:00Z">
        <w:r w:rsidDel="00F663EC">
          <w:rPr>
            <w:rFonts w:cs="B Mitra" w:hint="cs"/>
            <w:sz w:val="26"/>
            <w:szCs w:val="26"/>
            <w:rtl/>
            <w:lang w:bidi="fa-IR"/>
          </w:rPr>
          <w:delText xml:space="preserve">مهمترین ضعف این مقاله </w:delText>
        </w:r>
      </w:del>
      <w:ins w:id="36" w:author="user" w:date="2018-01-04T01:02:00Z">
        <w:r w:rsidR="00F663EC">
          <w:rPr>
            <w:rFonts w:cs="B Mitra" w:hint="cs"/>
            <w:sz w:val="26"/>
            <w:szCs w:val="26"/>
            <w:rtl/>
            <w:lang w:bidi="fa-IR"/>
          </w:rPr>
          <w:t xml:space="preserve">پژوهش </w:t>
        </w:r>
      </w:ins>
      <w:del w:id="37" w:author="user" w:date="2018-01-04T01:02:00Z">
        <w:r w:rsidDel="00F663EC">
          <w:rPr>
            <w:rFonts w:cs="B Mitra" w:hint="cs"/>
            <w:sz w:val="26"/>
            <w:szCs w:val="26"/>
            <w:rtl/>
            <w:lang w:bidi="fa-IR"/>
          </w:rPr>
          <w:delText>را می</w:delText>
        </w:r>
        <w:r w:rsidR="002425B2" w:rsidDel="00F663EC">
          <w:rPr>
            <w:rFonts w:cs="B Mitra"/>
            <w:sz w:val="26"/>
            <w:szCs w:val="26"/>
            <w:rtl/>
            <w:lang w:bidi="fa-IR"/>
          </w:rPr>
          <w:softHyphen/>
        </w:r>
        <w:r w:rsidDel="00F663EC">
          <w:rPr>
            <w:rFonts w:cs="B Mitra" w:hint="cs"/>
            <w:sz w:val="26"/>
            <w:szCs w:val="26"/>
            <w:rtl/>
            <w:lang w:bidi="fa-IR"/>
          </w:rPr>
          <w:delText>توان در</w:delText>
        </w:r>
      </w:del>
      <w:ins w:id="38" w:author="user" w:date="2018-01-04T01:02:00Z">
        <w:r w:rsidR="00F663EC">
          <w:rPr>
            <w:rFonts w:cs="B Mitra" w:hint="cs"/>
            <w:sz w:val="26"/>
            <w:szCs w:val="26"/>
            <w:rtl/>
            <w:lang w:bidi="fa-IR"/>
          </w:rPr>
          <w:t>از شیوه</w:t>
        </w:r>
        <w:r w:rsidR="00F663EC">
          <w:rPr>
            <w:rFonts w:cs="B Mitra" w:hint="cs"/>
            <w:sz w:val="26"/>
            <w:szCs w:val="26"/>
            <w:rtl/>
            <w:lang w:bidi="fa-IR"/>
          </w:rPr>
          <w:softHyphen/>
          <w:t>ی</w:t>
        </w:r>
      </w:ins>
      <w:r>
        <w:rPr>
          <w:rFonts w:cs="B Mitra" w:hint="cs"/>
          <w:sz w:val="26"/>
          <w:szCs w:val="26"/>
          <w:rtl/>
          <w:lang w:bidi="fa-IR"/>
        </w:rPr>
        <w:t xml:space="preserve"> پرسش</w:t>
      </w:r>
      <w:r w:rsidR="002425B2">
        <w:rPr>
          <w:rFonts w:cs="B Mitra"/>
          <w:sz w:val="26"/>
          <w:szCs w:val="26"/>
          <w:rtl/>
          <w:lang w:bidi="fa-IR"/>
        </w:rPr>
        <w:softHyphen/>
      </w:r>
      <w:r>
        <w:rPr>
          <w:rFonts w:cs="B Mitra" w:hint="cs"/>
          <w:sz w:val="26"/>
          <w:szCs w:val="26"/>
          <w:rtl/>
          <w:lang w:bidi="fa-IR"/>
        </w:rPr>
        <w:t>نامه</w:t>
      </w:r>
      <w:r w:rsidR="002425B2">
        <w:rPr>
          <w:rFonts w:cs="B Mitra"/>
          <w:sz w:val="26"/>
          <w:szCs w:val="26"/>
          <w:rtl/>
          <w:lang w:bidi="fa-IR"/>
        </w:rPr>
        <w:softHyphen/>
      </w:r>
      <w:r>
        <w:rPr>
          <w:rFonts w:cs="B Mitra" w:hint="cs"/>
          <w:sz w:val="26"/>
          <w:szCs w:val="26"/>
          <w:rtl/>
          <w:lang w:bidi="fa-IR"/>
        </w:rPr>
        <w:t xml:space="preserve">ای </w:t>
      </w:r>
      <w:del w:id="39" w:author="user" w:date="2018-01-04T01:02:00Z">
        <w:r w:rsidDel="00F663EC">
          <w:rPr>
            <w:rFonts w:cs="B Mitra" w:hint="cs"/>
            <w:sz w:val="26"/>
            <w:szCs w:val="26"/>
            <w:rtl/>
            <w:lang w:bidi="fa-IR"/>
          </w:rPr>
          <w:delText>بودن آن دانست</w:delText>
        </w:r>
      </w:del>
      <w:ins w:id="40" w:author="user" w:date="2018-01-04T01:02:00Z">
        <w:r w:rsidR="00F663EC">
          <w:rPr>
            <w:rFonts w:cs="B Mitra" w:hint="cs"/>
            <w:sz w:val="26"/>
            <w:szCs w:val="26"/>
            <w:rtl/>
            <w:lang w:bidi="fa-IR"/>
          </w:rPr>
          <w:t>برای جمع</w:t>
        </w:r>
        <w:r w:rsidR="00F663EC">
          <w:rPr>
            <w:rFonts w:cs="B Mitra" w:hint="cs"/>
            <w:sz w:val="26"/>
            <w:szCs w:val="26"/>
            <w:rtl/>
            <w:lang w:bidi="fa-IR"/>
          </w:rPr>
          <w:softHyphen/>
          <w:t>آوری اطلاعات استفاده کرده است</w:t>
        </w:r>
      </w:ins>
      <w:r>
        <w:rPr>
          <w:rFonts w:cs="B Mitra" w:hint="cs"/>
          <w:sz w:val="26"/>
          <w:szCs w:val="26"/>
          <w:rtl/>
          <w:lang w:bidi="fa-IR"/>
        </w:rPr>
        <w:t>. روش پرسش</w:t>
      </w:r>
      <w:r w:rsidR="002425B2">
        <w:rPr>
          <w:rFonts w:cs="B Mitra"/>
          <w:sz w:val="26"/>
          <w:szCs w:val="26"/>
          <w:rtl/>
          <w:lang w:bidi="fa-IR"/>
        </w:rPr>
        <w:softHyphen/>
      </w:r>
      <w:r>
        <w:rPr>
          <w:rFonts w:cs="B Mitra" w:hint="cs"/>
          <w:sz w:val="26"/>
          <w:szCs w:val="26"/>
          <w:rtl/>
          <w:lang w:bidi="fa-IR"/>
        </w:rPr>
        <w:t>نامه</w:t>
      </w:r>
      <w:r w:rsidR="002425B2">
        <w:rPr>
          <w:rFonts w:cs="B Mitra"/>
          <w:sz w:val="26"/>
          <w:szCs w:val="26"/>
          <w:rtl/>
          <w:lang w:bidi="fa-IR"/>
        </w:rPr>
        <w:softHyphen/>
      </w:r>
      <w:r>
        <w:rPr>
          <w:rFonts w:cs="B Mitra" w:hint="cs"/>
          <w:sz w:val="26"/>
          <w:szCs w:val="26"/>
          <w:rtl/>
          <w:lang w:bidi="fa-IR"/>
        </w:rPr>
        <w:t>ای ضعف</w:t>
      </w:r>
      <w:r w:rsidR="002425B2">
        <w:rPr>
          <w:rFonts w:cs="B Mitra"/>
          <w:sz w:val="26"/>
          <w:szCs w:val="26"/>
          <w:rtl/>
          <w:lang w:bidi="fa-IR"/>
        </w:rPr>
        <w:softHyphen/>
      </w:r>
      <w:r>
        <w:rPr>
          <w:rFonts w:cs="B Mitra" w:hint="cs"/>
          <w:sz w:val="26"/>
          <w:szCs w:val="26"/>
          <w:rtl/>
          <w:lang w:bidi="fa-IR"/>
        </w:rPr>
        <w:t xml:space="preserve">هایی از </w:t>
      </w:r>
      <w:r w:rsidR="00683C4A">
        <w:rPr>
          <w:rFonts w:cs="B Mitra" w:hint="cs"/>
          <w:sz w:val="26"/>
          <w:szCs w:val="26"/>
          <w:rtl/>
          <w:lang w:bidi="fa-IR"/>
        </w:rPr>
        <w:t>قبیل فهم نادرست سوالات، سختی بیان احساسات در چند کلمه</w:t>
      </w:r>
      <w:r w:rsidR="001F4CD8">
        <w:rPr>
          <w:rFonts w:cs="B Mitra" w:hint="cs"/>
          <w:sz w:val="26"/>
          <w:szCs w:val="26"/>
          <w:rtl/>
          <w:lang w:bidi="fa-IR"/>
        </w:rPr>
        <w:t xml:space="preserve"> و</w:t>
      </w:r>
      <w:r w:rsidR="00683C4A">
        <w:rPr>
          <w:rFonts w:cs="B Mitra" w:hint="cs"/>
          <w:sz w:val="26"/>
          <w:szCs w:val="26"/>
          <w:rtl/>
          <w:lang w:bidi="fa-IR"/>
        </w:rPr>
        <w:t xml:space="preserve"> وجود زوایای پنهان </w:t>
      </w:r>
      <w:r w:rsidR="00940C3C">
        <w:rPr>
          <w:rFonts w:cs="B Mitra" w:hint="cs"/>
          <w:sz w:val="26"/>
          <w:szCs w:val="26"/>
          <w:rtl/>
          <w:lang w:bidi="fa-IR"/>
        </w:rPr>
        <w:t xml:space="preserve">را </w:t>
      </w:r>
      <w:r>
        <w:rPr>
          <w:rFonts w:cs="B Mitra" w:hint="cs"/>
          <w:sz w:val="26"/>
          <w:szCs w:val="26"/>
          <w:rtl/>
          <w:lang w:bidi="fa-IR"/>
        </w:rPr>
        <w:t>دارد که باعث می</w:t>
      </w:r>
      <w:r w:rsidR="002425B2">
        <w:rPr>
          <w:rFonts w:cs="B Mitra"/>
          <w:sz w:val="26"/>
          <w:szCs w:val="26"/>
          <w:rtl/>
          <w:lang w:bidi="fa-IR"/>
        </w:rPr>
        <w:softHyphen/>
      </w:r>
      <w:r>
        <w:rPr>
          <w:rFonts w:cs="B Mitra" w:hint="cs"/>
          <w:sz w:val="26"/>
          <w:szCs w:val="26"/>
          <w:rtl/>
          <w:lang w:bidi="fa-IR"/>
        </w:rPr>
        <w:t>شود دقت آن نسبت به تحلیل رفتار کاربران کاهش پیدا کند. تحلیل رفتاری که خود کاربران نیز از انجام آن بی</w:t>
      </w:r>
      <w:r w:rsidR="002425B2">
        <w:rPr>
          <w:rFonts w:cs="B Mitra"/>
          <w:sz w:val="26"/>
          <w:szCs w:val="26"/>
          <w:rtl/>
          <w:lang w:bidi="fa-IR"/>
        </w:rPr>
        <w:softHyphen/>
      </w:r>
      <w:r w:rsidR="002425B2">
        <w:rPr>
          <w:rFonts w:cs="B Mitra" w:hint="cs"/>
          <w:sz w:val="26"/>
          <w:szCs w:val="26"/>
          <w:rtl/>
          <w:lang w:bidi="fa-IR"/>
        </w:rPr>
        <w:t xml:space="preserve"> </w:t>
      </w:r>
      <w:r>
        <w:rPr>
          <w:rFonts w:cs="B Mitra" w:hint="cs"/>
          <w:sz w:val="26"/>
          <w:szCs w:val="26"/>
          <w:rtl/>
          <w:lang w:bidi="fa-IR"/>
        </w:rPr>
        <w:t>اطلاع هستند و در نتیجه رفتار طبیعی خود در مواجه با چنین بازی</w:t>
      </w:r>
      <w:r w:rsidR="002425B2">
        <w:rPr>
          <w:rFonts w:cs="B Mitra"/>
          <w:sz w:val="26"/>
          <w:szCs w:val="26"/>
          <w:rtl/>
          <w:lang w:bidi="fa-IR"/>
        </w:rPr>
        <w:softHyphen/>
      </w:r>
      <w:r>
        <w:rPr>
          <w:rFonts w:cs="B Mitra" w:hint="cs"/>
          <w:sz w:val="26"/>
          <w:szCs w:val="26"/>
          <w:rtl/>
          <w:lang w:bidi="fa-IR"/>
        </w:rPr>
        <w:t xml:space="preserve">هایی را </w:t>
      </w:r>
      <w:r w:rsidR="002230AA">
        <w:rPr>
          <w:rFonts w:cs="B Mitra" w:hint="cs"/>
          <w:sz w:val="26"/>
          <w:szCs w:val="26"/>
          <w:rtl/>
          <w:lang w:bidi="fa-IR"/>
        </w:rPr>
        <w:t>نمایش می</w:t>
      </w:r>
      <w:r w:rsidR="002425B2">
        <w:rPr>
          <w:rFonts w:cs="B Mitra"/>
          <w:sz w:val="26"/>
          <w:szCs w:val="26"/>
          <w:rtl/>
          <w:lang w:bidi="fa-IR"/>
        </w:rPr>
        <w:softHyphen/>
      </w:r>
      <w:r w:rsidR="002230AA">
        <w:rPr>
          <w:rFonts w:cs="B Mitra" w:hint="cs"/>
          <w:sz w:val="26"/>
          <w:szCs w:val="26"/>
          <w:rtl/>
          <w:lang w:bidi="fa-IR"/>
        </w:rPr>
        <w:t>دهند</w:t>
      </w:r>
      <w:r w:rsidR="00F2021F">
        <w:rPr>
          <w:rFonts w:cs="B Mitra" w:hint="cs"/>
          <w:sz w:val="26"/>
          <w:szCs w:val="26"/>
          <w:rtl/>
          <w:lang w:bidi="fa-IR"/>
        </w:rPr>
        <w:t>.</w:t>
      </w:r>
    </w:p>
    <w:p w:rsidR="00573706" w:rsidRDefault="00573706" w:rsidP="00930EC9">
      <w:pPr>
        <w:bidi/>
        <w:spacing w:after="0"/>
        <w:jc w:val="both"/>
        <w:rPr>
          <w:rFonts w:cs="Arial"/>
          <w:sz w:val="18"/>
          <w:szCs w:val="18"/>
          <w:lang w:bidi="fa-IR"/>
        </w:rPr>
      </w:pPr>
    </w:p>
    <w:p w:rsidR="00930EC9" w:rsidRPr="00930EC9" w:rsidRDefault="00930EC9" w:rsidP="00930EC9">
      <w:pPr>
        <w:bidi/>
        <w:spacing w:after="0"/>
        <w:jc w:val="both"/>
        <w:rPr>
          <w:rFonts w:cs="Arial"/>
          <w:sz w:val="18"/>
          <w:szCs w:val="18"/>
          <w:rtl/>
          <w:lang w:bidi="fa-IR"/>
        </w:rPr>
      </w:pPr>
    </w:p>
    <w:p w:rsidR="00573706" w:rsidRPr="00320BD2" w:rsidRDefault="00CC488B" w:rsidP="00930EC9">
      <w:pPr>
        <w:bidi/>
        <w:spacing w:after="0" w:line="240" w:lineRule="auto"/>
        <w:rPr>
          <w:rFonts w:cs="B Titr"/>
          <w:b/>
          <w:bCs/>
          <w:sz w:val="24"/>
          <w:szCs w:val="24"/>
          <w:rtl/>
          <w:lang w:bidi="fa-IR"/>
        </w:rPr>
      </w:pPr>
      <w:r w:rsidRPr="00320BD2">
        <w:rPr>
          <w:rFonts w:cs="B Titr" w:hint="cs"/>
          <w:b/>
          <w:bCs/>
          <w:sz w:val="24"/>
          <w:szCs w:val="24"/>
          <w:rtl/>
          <w:lang w:bidi="fa-IR"/>
        </w:rPr>
        <w:t>3</w:t>
      </w:r>
      <w:r w:rsidR="00573706" w:rsidRPr="00320BD2">
        <w:rPr>
          <w:rFonts w:cs="B Titr" w:hint="cs"/>
          <w:b/>
          <w:bCs/>
          <w:sz w:val="24"/>
          <w:szCs w:val="24"/>
          <w:rtl/>
          <w:lang w:bidi="fa-IR"/>
        </w:rPr>
        <w:t>-روش تحقیق</w:t>
      </w:r>
    </w:p>
    <w:p w:rsidR="001F2479" w:rsidRDefault="00104118" w:rsidP="009820BD">
      <w:pPr>
        <w:bidi/>
        <w:spacing w:line="240" w:lineRule="auto"/>
        <w:jc w:val="both"/>
        <w:rPr>
          <w:rFonts w:cs="B Mitra"/>
          <w:sz w:val="26"/>
          <w:szCs w:val="26"/>
          <w:rtl/>
          <w:lang w:bidi="fa-IR"/>
        </w:rPr>
      </w:pPr>
      <w:r>
        <w:rPr>
          <w:rFonts w:cs="B Mitra" w:hint="cs"/>
          <w:sz w:val="26"/>
          <w:szCs w:val="26"/>
          <w:rtl/>
          <w:lang w:bidi="fa-IR"/>
        </w:rPr>
        <w:t>برای انجام این پژوهش یک نمونه از بازی دانستنی تصویری</w:t>
      </w:r>
      <w:r w:rsidR="007368EA">
        <w:rPr>
          <w:rFonts w:cs="B Mitra" w:hint="cs"/>
          <w:sz w:val="26"/>
          <w:szCs w:val="26"/>
          <w:rtl/>
          <w:lang w:bidi="fa-IR"/>
        </w:rPr>
        <w:t xml:space="preserve"> به روشی که در ادامه توضیح داده می</w:t>
      </w:r>
      <w:r w:rsidR="002425B2">
        <w:rPr>
          <w:rFonts w:cs="B Mitra"/>
          <w:sz w:val="26"/>
          <w:szCs w:val="26"/>
          <w:rtl/>
          <w:lang w:bidi="fa-IR"/>
        </w:rPr>
        <w:softHyphen/>
      </w:r>
      <w:r w:rsidR="007368EA">
        <w:rPr>
          <w:rFonts w:cs="B Mitra" w:hint="cs"/>
          <w:sz w:val="26"/>
          <w:szCs w:val="26"/>
          <w:rtl/>
          <w:lang w:bidi="fa-IR"/>
        </w:rPr>
        <w:t>شود</w:t>
      </w:r>
      <w:r>
        <w:rPr>
          <w:rFonts w:cs="B Mitra" w:hint="cs"/>
          <w:sz w:val="26"/>
          <w:szCs w:val="26"/>
          <w:rtl/>
          <w:lang w:bidi="fa-IR"/>
        </w:rPr>
        <w:t xml:space="preserve"> تهیه شد و </w:t>
      </w:r>
      <w:del w:id="41" w:author="user" w:date="2018-01-04T01:03:00Z">
        <w:r w:rsidDel="009820BD">
          <w:rPr>
            <w:rFonts w:cs="B Mitra" w:hint="cs"/>
            <w:sz w:val="26"/>
            <w:szCs w:val="26"/>
            <w:rtl/>
            <w:lang w:bidi="fa-IR"/>
          </w:rPr>
          <w:delText>در کافه</w:delText>
        </w:r>
        <w:r w:rsidR="002425B2" w:rsidDel="009820BD">
          <w:rPr>
            <w:rFonts w:cs="B Mitra"/>
            <w:sz w:val="26"/>
            <w:szCs w:val="26"/>
            <w:rtl/>
            <w:lang w:bidi="fa-IR"/>
          </w:rPr>
          <w:softHyphen/>
        </w:r>
        <w:r w:rsidDel="009820BD">
          <w:rPr>
            <w:rFonts w:cs="B Mitra" w:hint="cs"/>
            <w:sz w:val="26"/>
            <w:szCs w:val="26"/>
            <w:rtl/>
            <w:lang w:bidi="fa-IR"/>
          </w:rPr>
          <w:delText xml:space="preserve">بازار </w:delText>
        </w:r>
      </w:del>
      <w:r w:rsidR="00DA2979">
        <w:rPr>
          <w:rFonts w:cs="B Mitra" w:hint="cs"/>
          <w:sz w:val="26"/>
          <w:szCs w:val="26"/>
          <w:rtl/>
          <w:lang w:bidi="fa-IR"/>
        </w:rPr>
        <w:t xml:space="preserve">با نام </w:t>
      </w:r>
      <w:del w:id="42" w:author="user" w:date="2018-01-04T01:03:00Z">
        <w:r w:rsidR="00DA2979" w:rsidRPr="0088610E" w:rsidDel="00871DB7">
          <w:rPr>
            <w:rFonts w:cs="B Mitra" w:hint="cs"/>
            <w:sz w:val="26"/>
            <w:szCs w:val="26"/>
            <w:rtl/>
            <w:lang w:bidi="fa-IR"/>
          </w:rPr>
          <w:delText>"</w:delText>
        </w:r>
      </w:del>
      <w:ins w:id="43" w:author="user" w:date="2018-01-04T01:03:00Z">
        <w:r w:rsidR="00871DB7">
          <w:rPr>
            <w:rFonts w:cs="B Mitra" w:hint="cs"/>
            <w:sz w:val="26"/>
            <w:szCs w:val="26"/>
            <w:rtl/>
            <w:lang w:bidi="fa-IR"/>
          </w:rPr>
          <w:t>«</w:t>
        </w:r>
      </w:ins>
      <w:r w:rsidR="00DA2979" w:rsidRPr="00DA2979">
        <w:rPr>
          <w:rFonts w:cs="B Mitra"/>
          <w:sz w:val="26"/>
          <w:szCs w:val="26"/>
          <w:rtl/>
          <w:lang w:bidi="fa-IR"/>
        </w:rPr>
        <w:t>شناخت کارتون</w:t>
      </w:r>
      <w:r w:rsidR="002425B2">
        <w:rPr>
          <w:rFonts w:cs="B Mitra"/>
          <w:sz w:val="26"/>
          <w:szCs w:val="26"/>
          <w:rtl/>
          <w:lang w:bidi="fa-IR"/>
        </w:rPr>
        <w:softHyphen/>
      </w:r>
      <w:r w:rsidR="00DA2979" w:rsidRPr="00DA2979">
        <w:rPr>
          <w:rFonts w:cs="B Mitra"/>
          <w:sz w:val="26"/>
          <w:szCs w:val="26"/>
          <w:rtl/>
          <w:lang w:bidi="fa-IR"/>
        </w:rPr>
        <w:t>ها</w:t>
      </w:r>
      <w:r w:rsidR="00DA2979" w:rsidRPr="00DA2979">
        <w:rPr>
          <w:rFonts w:cs="B Mitra" w:hint="cs"/>
          <w:sz w:val="26"/>
          <w:szCs w:val="26"/>
          <w:rtl/>
          <w:lang w:bidi="fa-IR"/>
        </w:rPr>
        <w:t>ی</w:t>
      </w:r>
      <w:r w:rsidR="00DA2979" w:rsidRPr="00DA2979">
        <w:rPr>
          <w:rFonts w:cs="B Mitra"/>
          <w:sz w:val="26"/>
          <w:szCs w:val="26"/>
          <w:rtl/>
          <w:lang w:bidi="fa-IR"/>
        </w:rPr>
        <w:t xml:space="preserve"> قد</w:t>
      </w:r>
      <w:r w:rsidR="00DA2979" w:rsidRPr="00DA2979">
        <w:rPr>
          <w:rFonts w:cs="B Mitra" w:hint="cs"/>
          <w:sz w:val="26"/>
          <w:szCs w:val="26"/>
          <w:rtl/>
          <w:lang w:bidi="fa-IR"/>
        </w:rPr>
        <w:t>ی</w:t>
      </w:r>
      <w:r w:rsidR="00DA2979" w:rsidRPr="00DA2979">
        <w:rPr>
          <w:rFonts w:cs="B Mitra" w:hint="eastAsia"/>
          <w:sz w:val="26"/>
          <w:szCs w:val="26"/>
          <w:rtl/>
          <w:lang w:bidi="fa-IR"/>
        </w:rPr>
        <w:t>م</w:t>
      </w:r>
      <w:r w:rsidR="00DA2979" w:rsidRPr="00DA2979">
        <w:rPr>
          <w:rFonts w:cs="B Mitra" w:hint="cs"/>
          <w:sz w:val="26"/>
          <w:szCs w:val="26"/>
          <w:rtl/>
          <w:lang w:bidi="fa-IR"/>
        </w:rPr>
        <w:t>ی</w:t>
      </w:r>
      <w:del w:id="44" w:author="user" w:date="2018-01-04T01:03:00Z">
        <w:r w:rsidR="00DA2979" w:rsidRPr="0088610E" w:rsidDel="00871DB7">
          <w:rPr>
            <w:rFonts w:cs="B Mitra" w:hint="cs"/>
            <w:sz w:val="26"/>
            <w:szCs w:val="26"/>
            <w:rtl/>
            <w:lang w:bidi="fa-IR"/>
          </w:rPr>
          <w:delText>"</w:delText>
        </w:r>
        <w:r w:rsidR="00DA2979" w:rsidDel="00871DB7">
          <w:rPr>
            <w:rFonts w:cs="Times New Roman" w:hint="cs"/>
            <w:sz w:val="26"/>
            <w:szCs w:val="26"/>
            <w:rtl/>
            <w:lang w:bidi="fa-IR"/>
          </w:rPr>
          <w:delText xml:space="preserve"> </w:delText>
        </w:r>
      </w:del>
      <w:ins w:id="45" w:author="user" w:date="2018-01-04T01:03:00Z">
        <w:r w:rsidR="00871DB7">
          <w:rPr>
            <w:rFonts w:cs="B Mitra" w:hint="cs"/>
            <w:sz w:val="26"/>
            <w:szCs w:val="26"/>
            <w:rtl/>
            <w:lang w:bidi="fa-IR"/>
          </w:rPr>
          <w:t>»</w:t>
        </w:r>
        <w:r w:rsidR="00871DB7">
          <w:rPr>
            <w:rFonts w:cs="Times New Roman" w:hint="cs"/>
            <w:sz w:val="26"/>
            <w:szCs w:val="26"/>
            <w:rtl/>
            <w:lang w:bidi="fa-IR"/>
          </w:rPr>
          <w:t xml:space="preserve"> </w:t>
        </w:r>
        <w:r w:rsidR="009820BD">
          <w:rPr>
            <w:rFonts w:cs="B Mitra" w:hint="cs"/>
            <w:sz w:val="26"/>
            <w:szCs w:val="26"/>
            <w:rtl/>
            <w:lang w:bidi="fa-IR"/>
          </w:rPr>
          <w:t>در کافه</w:t>
        </w:r>
        <w:r w:rsidR="009820BD">
          <w:rPr>
            <w:rFonts w:cs="B Mitra"/>
            <w:sz w:val="26"/>
            <w:szCs w:val="26"/>
            <w:rtl/>
            <w:lang w:bidi="fa-IR"/>
          </w:rPr>
          <w:softHyphen/>
        </w:r>
        <w:r w:rsidR="009820BD">
          <w:rPr>
            <w:rFonts w:cs="B Mitra" w:hint="cs"/>
            <w:sz w:val="26"/>
            <w:szCs w:val="26"/>
            <w:rtl/>
            <w:lang w:bidi="fa-IR"/>
          </w:rPr>
          <w:t xml:space="preserve">بازار </w:t>
        </w:r>
      </w:ins>
      <w:r>
        <w:rPr>
          <w:rFonts w:cs="B Mitra" w:hint="cs"/>
          <w:sz w:val="26"/>
          <w:szCs w:val="26"/>
          <w:rtl/>
          <w:lang w:bidi="fa-IR"/>
        </w:rPr>
        <w:t xml:space="preserve">قرار گرفت. </w:t>
      </w:r>
      <w:r w:rsidR="001F2479">
        <w:rPr>
          <w:rFonts w:cs="B Mitra" w:hint="cs"/>
          <w:sz w:val="26"/>
          <w:szCs w:val="26"/>
          <w:rtl/>
          <w:lang w:bidi="fa-IR"/>
        </w:rPr>
        <w:t>این بازی به این شکل است که تعدادی تصویر در قالب مراحل مختلف به کاربر نمایش داده می</w:t>
      </w:r>
      <w:r w:rsidR="002425B2">
        <w:rPr>
          <w:rFonts w:cs="B Mitra"/>
          <w:sz w:val="26"/>
          <w:szCs w:val="26"/>
          <w:rtl/>
          <w:lang w:bidi="fa-IR"/>
        </w:rPr>
        <w:softHyphen/>
      </w:r>
      <w:r w:rsidR="001F2479">
        <w:rPr>
          <w:rFonts w:cs="B Mitra" w:hint="cs"/>
          <w:sz w:val="26"/>
          <w:szCs w:val="26"/>
          <w:rtl/>
          <w:lang w:bidi="fa-IR"/>
        </w:rPr>
        <w:t>شود که در هر تصویر یک کلمه مدنظر است و کاربر باید آن را حدس بزند. در حین حدس کلمه تمامی 32 حرف زبان فارسی نمایش داده می</w:t>
      </w:r>
      <w:r w:rsidR="002425B2">
        <w:rPr>
          <w:rFonts w:cs="B Mitra"/>
          <w:sz w:val="26"/>
          <w:szCs w:val="26"/>
          <w:rtl/>
          <w:lang w:bidi="fa-IR"/>
        </w:rPr>
        <w:softHyphen/>
      </w:r>
      <w:r w:rsidR="001F2479">
        <w:rPr>
          <w:rFonts w:cs="B Mitra" w:hint="cs"/>
          <w:sz w:val="26"/>
          <w:szCs w:val="26"/>
          <w:rtl/>
          <w:lang w:bidi="fa-IR"/>
        </w:rPr>
        <w:t>شود. کاربر باید تمامی حروف درست کلمه مورد نظر را از بین این 32 حرف انتخاب کند. در صورتی که کاربر حرفی را انتخاب کند که در کلمه پاسخ وجود نداشته باشد یک شانس از 5 شانس خود در هر مرحله را از دست می</w:t>
      </w:r>
      <w:r w:rsidR="002425B2">
        <w:rPr>
          <w:rFonts w:cs="B Mitra"/>
          <w:sz w:val="26"/>
          <w:szCs w:val="26"/>
          <w:rtl/>
          <w:lang w:bidi="fa-IR"/>
        </w:rPr>
        <w:softHyphen/>
      </w:r>
      <w:r w:rsidR="001F2479">
        <w:rPr>
          <w:rFonts w:cs="B Mitra" w:hint="cs"/>
          <w:sz w:val="26"/>
          <w:szCs w:val="26"/>
          <w:rtl/>
          <w:lang w:bidi="fa-IR"/>
        </w:rPr>
        <w:t>دهد. در صورتی که کاربر 5 حرف نادرست را انتخاب کند شانس</w:t>
      </w:r>
      <w:r w:rsidR="002425B2">
        <w:rPr>
          <w:rFonts w:cs="B Mitra"/>
          <w:sz w:val="26"/>
          <w:szCs w:val="26"/>
          <w:rtl/>
          <w:lang w:bidi="fa-IR"/>
        </w:rPr>
        <w:softHyphen/>
      </w:r>
      <w:r w:rsidR="001F2479">
        <w:rPr>
          <w:rFonts w:cs="B Mitra" w:hint="cs"/>
          <w:sz w:val="26"/>
          <w:szCs w:val="26"/>
          <w:rtl/>
          <w:lang w:bidi="fa-IR"/>
        </w:rPr>
        <w:t>های او به اتمام می</w:t>
      </w:r>
      <w:r w:rsidR="002425B2">
        <w:rPr>
          <w:rFonts w:cs="B Mitra"/>
          <w:sz w:val="26"/>
          <w:szCs w:val="26"/>
          <w:rtl/>
          <w:lang w:bidi="fa-IR"/>
        </w:rPr>
        <w:softHyphen/>
      </w:r>
      <w:r w:rsidR="001F2479">
        <w:rPr>
          <w:rFonts w:cs="B Mitra" w:hint="cs"/>
          <w:sz w:val="26"/>
          <w:szCs w:val="26"/>
          <w:rtl/>
          <w:lang w:bidi="fa-IR"/>
        </w:rPr>
        <w:t xml:space="preserve">رسد و حال باید </w:t>
      </w:r>
      <w:r w:rsidR="007368EA">
        <w:rPr>
          <w:rFonts w:cs="B Mitra" w:hint="cs"/>
          <w:sz w:val="26"/>
          <w:szCs w:val="26"/>
          <w:rtl/>
          <w:lang w:bidi="fa-IR"/>
        </w:rPr>
        <w:t>از بین دیدن ویدیو و یا خرج کردن سکه</w:t>
      </w:r>
      <w:r w:rsidR="002425B2">
        <w:rPr>
          <w:rFonts w:cs="B Mitra"/>
          <w:sz w:val="26"/>
          <w:szCs w:val="26"/>
          <w:rtl/>
          <w:lang w:bidi="fa-IR"/>
        </w:rPr>
        <w:softHyphen/>
      </w:r>
      <w:r w:rsidR="007368EA">
        <w:rPr>
          <w:rFonts w:cs="B Mitra" w:hint="cs"/>
          <w:sz w:val="26"/>
          <w:szCs w:val="26"/>
          <w:rtl/>
          <w:lang w:bidi="fa-IR"/>
        </w:rPr>
        <w:t>های خود شانس</w:t>
      </w:r>
      <w:r w:rsidR="002425B2">
        <w:rPr>
          <w:rFonts w:cs="B Mitra"/>
          <w:sz w:val="26"/>
          <w:szCs w:val="26"/>
          <w:rtl/>
          <w:lang w:bidi="fa-IR"/>
        </w:rPr>
        <w:softHyphen/>
      </w:r>
      <w:r w:rsidR="007368EA">
        <w:rPr>
          <w:rFonts w:cs="B Mitra" w:hint="cs"/>
          <w:sz w:val="26"/>
          <w:szCs w:val="26"/>
          <w:rtl/>
          <w:lang w:bidi="fa-IR"/>
        </w:rPr>
        <w:t>های بیشتری تا رسیدن به جواب بدست آورد.</w:t>
      </w:r>
      <w:r w:rsidR="008216A5">
        <w:rPr>
          <w:rFonts w:cs="B Mitra" w:hint="cs"/>
          <w:sz w:val="26"/>
          <w:szCs w:val="26"/>
          <w:rtl/>
          <w:lang w:bidi="fa-IR"/>
        </w:rPr>
        <w:t xml:space="preserve"> کاربر 5 انرژی دارد که با هر پاسخ درست یکی از آنها کسر می</w:t>
      </w:r>
      <w:r w:rsidR="002425B2">
        <w:rPr>
          <w:rFonts w:cs="B Mitra"/>
          <w:sz w:val="26"/>
          <w:szCs w:val="26"/>
          <w:rtl/>
          <w:lang w:bidi="fa-IR"/>
        </w:rPr>
        <w:softHyphen/>
      </w:r>
      <w:r w:rsidR="002425B2">
        <w:rPr>
          <w:rFonts w:cs="B Mitra"/>
          <w:sz w:val="26"/>
          <w:szCs w:val="26"/>
          <w:rtl/>
          <w:lang w:bidi="fa-IR"/>
        </w:rPr>
        <w:softHyphen/>
      </w:r>
      <w:r w:rsidR="008216A5">
        <w:rPr>
          <w:rFonts w:cs="B Mitra" w:hint="cs"/>
          <w:sz w:val="26"/>
          <w:szCs w:val="26"/>
          <w:rtl/>
          <w:lang w:bidi="fa-IR"/>
        </w:rPr>
        <w:t xml:space="preserve">شود و 45 دقیقه زمان لازم است تا </w:t>
      </w:r>
      <w:r w:rsidR="00291D5F">
        <w:rPr>
          <w:rFonts w:cs="B Mitra" w:hint="cs"/>
          <w:sz w:val="26"/>
          <w:szCs w:val="26"/>
          <w:rtl/>
          <w:lang w:bidi="fa-IR"/>
        </w:rPr>
        <w:t xml:space="preserve">هر </w:t>
      </w:r>
      <w:r w:rsidR="008216A5">
        <w:rPr>
          <w:rFonts w:cs="B Mitra" w:hint="cs"/>
          <w:sz w:val="26"/>
          <w:szCs w:val="26"/>
          <w:rtl/>
          <w:lang w:bidi="fa-IR"/>
        </w:rPr>
        <w:t>انرژی</w:t>
      </w:r>
      <w:r w:rsidR="002425B2">
        <w:rPr>
          <w:rFonts w:cs="B Mitra" w:hint="cs"/>
          <w:sz w:val="26"/>
          <w:szCs w:val="26"/>
          <w:rtl/>
          <w:lang w:bidi="fa-IR"/>
        </w:rPr>
        <w:t>،</w:t>
      </w:r>
      <w:r w:rsidR="008216A5">
        <w:rPr>
          <w:rFonts w:cs="B Mitra" w:hint="cs"/>
          <w:sz w:val="26"/>
          <w:szCs w:val="26"/>
          <w:rtl/>
          <w:lang w:bidi="fa-IR"/>
        </w:rPr>
        <w:t xml:space="preserve"> مجدد برگردد. در صورت به صفر رسیدن سطح انرژی کاربر باید تا بازگردانده شدن حداقل یک انرژی پس از طی زمان صبر کند.</w:t>
      </w:r>
    </w:p>
    <w:p w:rsidR="00104118" w:rsidRDefault="00104118" w:rsidP="001F2479">
      <w:pPr>
        <w:bidi/>
        <w:spacing w:line="240" w:lineRule="auto"/>
        <w:jc w:val="both"/>
        <w:rPr>
          <w:rFonts w:cs="B Mitra"/>
          <w:sz w:val="26"/>
          <w:szCs w:val="26"/>
          <w:rtl/>
          <w:lang w:bidi="fa-IR"/>
        </w:rPr>
      </w:pPr>
      <w:r>
        <w:rPr>
          <w:rFonts w:cs="B Mitra" w:hint="cs"/>
          <w:sz w:val="26"/>
          <w:szCs w:val="26"/>
          <w:rtl/>
          <w:lang w:bidi="fa-IR"/>
        </w:rPr>
        <w:t>جامعه آماری این پژوهش تمام</w:t>
      </w:r>
      <w:r w:rsidR="00905C3F">
        <w:rPr>
          <w:rFonts w:cs="B Mitra" w:hint="cs"/>
          <w:sz w:val="26"/>
          <w:szCs w:val="26"/>
          <w:rtl/>
          <w:lang w:bidi="fa-IR"/>
        </w:rPr>
        <w:t xml:space="preserve"> 269</w:t>
      </w:r>
      <w:r>
        <w:rPr>
          <w:rFonts w:cs="B Mitra" w:hint="cs"/>
          <w:sz w:val="26"/>
          <w:szCs w:val="26"/>
          <w:rtl/>
          <w:lang w:bidi="fa-IR"/>
        </w:rPr>
        <w:t xml:space="preserve"> کاربر</w:t>
      </w:r>
      <w:r w:rsidR="00A4348D">
        <w:rPr>
          <w:rFonts w:cs="B Mitra" w:hint="cs"/>
          <w:sz w:val="26"/>
          <w:szCs w:val="26"/>
          <w:rtl/>
          <w:lang w:bidi="fa-IR"/>
        </w:rPr>
        <w:t>ی</w:t>
      </w:r>
      <w:r>
        <w:rPr>
          <w:rFonts w:cs="B Mitra" w:hint="cs"/>
          <w:sz w:val="26"/>
          <w:szCs w:val="26"/>
          <w:rtl/>
          <w:lang w:bidi="fa-IR"/>
        </w:rPr>
        <w:t xml:space="preserve"> هستند که</w:t>
      </w:r>
      <w:r w:rsidR="00905C3F">
        <w:rPr>
          <w:rFonts w:cs="B Mitra" w:hint="cs"/>
          <w:sz w:val="26"/>
          <w:szCs w:val="26"/>
          <w:rtl/>
          <w:lang w:bidi="fa-IR"/>
        </w:rPr>
        <w:t xml:space="preserve"> از تاریخ 2 آبان 1396 تا تاریخ </w:t>
      </w:r>
      <w:r w:rsidR="006309FA">
        <w:rPr>
          <w:rFonts w:cs="B Mitra" w:hint="cs"/>
          <w:sz w:val="26"/>
          <w:szCs w:val="26"/>
          <w:rtl/>
          <w:lang w:bidi="fa-IR"/>
        </w:rPr>
        <w:t>27 آذر 1396</w:t>
      </w:r>
      <w:r w:rsidR="00905C3F">
        <w:rPr>
          <w:rFonts w:cs="B Mitra" w:hint="cs"/>
          <w:sz w:val="26"/>
          <w:szCs w:val="26"/>
          <w:rtl/>
          <w:lang w:bidi="fa-IR"/>
        </w:rPr>
        <w:t xml:space="preserve"> </w:t>
      </w:r>
      <w:r>
        <w:rPr>
          <w:rFonts w:cs="B Mitra" w:hint="cs"/>
          <w:sz w:val="26"/>
          <w:szCs w:val="26"/>
          <w:rtl/>
          <w:lang w:bidi="fa-IR"/>
        </w:rPr>
        <w:t>اقدام به نصب این بازی کردند و رفتارهای متفاوتی را در کار با بخش</w:t>
      </w:r>
      <w:r w:rsidR="002425B2">
        <w:rPr>
          <w:rFonts w:cs="B Mitra"/>
          <w:sz w:val="26"/>
          <w:szCs w:val="26"/>
          <w:rtl/>
          <w:lang w:bidi="fa-IR"/>
        </w:rPr>
        <w:softHyphen/>
      </w:r>
      <w:r>
        <w:rPr>
          <w:rFonts w:cs="B Mitra" w:hint="cs"/>
          <w:sz w:val="26"/>
          <w:szCs w:val="26"/>
          <w:rtl/>
          <w:lang w:bidi="fa-IR"/>
        </w:rPr>
        <w:t>های مختلف این بازی از خود نشان داده</w:t>
      </w:r>
      <w:r w:rsidR="002425B2">
        <w:rPr>
          <w:rFonts w:cs="B Mitra"/>
          <w:sz w:val="26"/>
          <w:szCs w:val="26"/>
          <w:rtl/>
          <w:lang w:bidi="fa-IR"/>
        </w:rPr>
        <w:softHyphen/>
      </w:r>
      <w:r>
        <w:rPr>
          <w:rFonts w:cs="B Mitra" w:hint="cs"/>
          <w:sz w:val="26"/>
          <w:szCs w:val="26"/>
          <w:rtl/>
          <w:lang w:bidi="fa-IR"/>
        </w:rPr>
        <w:t>اند. ابزار جمع</w:t>
      </w:r>
      <w:r w:rsidR="002425B2">
        <w:rPr>
          <w:rFonts w:cs="B Mitra"/>
          <w:sz w:val="26"/>
          <w:szCs w:val="26"/>
          <w:rtl/>
          <w:lang w:bidi="fa-IR"/>
        </w:rPr>
        <w:softHyphen/>
      </w:r>
      <w:r>
        <w:rPr>
          <w:rFonts w:cs="B Mitra" w:hint="cs"/>
          <w:sz w:val="26"/>
          <w:szCs w:val="26"/>
          <w:rtl/>
          <w:lang w:bidi="fa-IR"/>
        </w:rPr>
        <w:t>آوری اطلاعات کاربران به روش رویدادم</w:t>
      </w:r>
      <w:r w:rsidR="007766CB">
        <w:rPr>
          <w:rFonts w:cs="B Mitra" w:hint="cs"/>
          <w:sz w:val="26"/>
          <w:szCs w:val="26"/>
          <w:rtl/>
          <w:lang w:bidi="fa-IR"/>
        </w:rPr>
        <w:t>بنا</w:t>
      </w:r>
      <w:r w:rsidR="0070041D">
        <w:rPr>
          <w:rStyle w:val="FootnoteReference"/>
          <w:rFonts w:cs="B Mitra"/>
          <w:sz w:val="26"/>
          <w:szCs w:val="26"/>
          <w:rtl/>
          <w:lang w:bidi="fa-IR"/>
        </w:rPr>
        <w:footnoteReference w:id="8"/>
      </w:r>
      <w:r>
        <w:rPr>
          <w:rFonts w:cs="B Mitra" w:hint="cs"/>
          <w:sz w:val="26"/>
          <w:szCs w:val="26"/>
          <w:rtl/>
          <w:lang w:bidi="fa-IR"/>
        </w:rPr>
        <w:t xml:space="preserve"> </w:t>
      </w:r>
      <w:r>
        <w:rPr>
          <w:rFonts w:cs="B Mitra" w:hint="cs"/>
          <w:sz w:val="26"/>
          <w:szCs w:val="26"/>
          <w:rtl/>
          <w:lang w:bidi="fa-IR"/>
        </w:rPr>
        <w:lastRenderedPageBreak/>
        <w:t>بوده است. به این معنا که یک رفتار مشخص از کاربر به همراه اطلاعات جانبی آن در قالب یک رویداد ثبت می</w:t>
      </w:r>
      <w:r w:rsidR="002425B2">
        <w:rPr>
          <w:rFonts w:cs="B Mitra"/>
          <w:sz w:val="26"/>
          <w:szCs w:val="26"/>
          <w:rtl/>
          <w:lang w:bidi="fa-IR"/>
        </w:rPr>
        <w:softHyphen/>
      </w:r>
      <w:r>
        <w:rPr>
          <w:rFonts w:cs="B Mitra" w:hint="cs"/>
          <w:sz w:val="26"/>
          <w:szCs w:val="26"/>
          <w:rtl/>
          <w:lang w:bidi="fa-IR"/>
        </w:rPr>
        <w:t>شود. این رویداد</w:t>
      </w:r>
      <w:r w:rsidR="002425B2">
        <w:rPr>
          <w:rFonts w:cs="B Mitra"/>
          <w:sz w:val="26"/>
          <w:szCs w:val="26"/>
          <w:rtl/>
          <w:lang w:bidi="fa-IR"/>
        </w:rPr>
        <w:softHyphen/>
      </w:r>
      <w:r>
        <w:rPr>
          <w:rFonts w:cs="B Mitra" w:hint="cs"/>
          <w:sz w:val="26"/>
          <w:szCs w:val="26"/>
          <w:rtl/>
          <w:lang w:bidi="fa-IR"/>
        </w:rPr>
        <w:t xml:space="preserve">ها به صورت آفلاین در حافظه دستگاه اندرویدی کاربر </w:t>
      </w:r>
      <w:r w:rsidR="000D77F5">
        <w:rPr>
          <w:rFonts w:cs="B Mitra" w:hint="cs"/>
          <w:sz w:val="26"/>
          <w:szCs w:val="26"/>
          <w:rtl/>
          <w:lang w:bidi="fa-IR"/>
        </w:rPr>
        <w:t>نگه</w:t>
      </w:r>
      <w:r w:rsidR="002425B2">
        <w:rPr>
          <w:rFonts w:cs="B Mitra"/>
          <w:sz w:val="26"/>
          <w:szCs w:val="26"/>
          <w:rtl/>
          <w:lang w:bidi="fa-IR"/>
        </w:rPr>
        <w:softHyphen/>
      </w:r>
      <w:r w:rsidR="000D77F5">
        <w:rPr>
          <w:rFonts w:cs="B Mitra" w:hint="cs"/>
          <w:sz w:val="26"/>
          <w:szCs w:val="26"/>
          <w:rtl/>
          <w:lang w:bidi="fa-IR"/>
        </w:rPr>
        <w:t>داری می</w:t>
      </w:r>
      <w:r w:rsidR="002425B2">
        <w:rPr>
          <w:rFonts w:cs="B Mitra"/>
          <w:sz w:val="26"/>
          <w:szCs w:val="26"/>
          <w:rtl/>
          <w:lang w:bidi="fa-IR"/>
        </w:rPr>
        <w:softHyphen/>
      </w:r>
      <w:r w:rsidR="000D77F5">
        <w:rPr>
          <w:rFonts w:cs="B Mitra" w:hint="cs"/>
          <w:sz w:val="26"/>
          <w:szCs w:val="26"/>
          <w:rtl/>
          <w:lang w:bidi="fa-IR"/>
        </w:rPr>
        <w:t>شوند</w:t>
      </w:r>
      <w:r>
        <w:rPr>
          <w:rFonts w:cs="B Mitra" w:hint="cs"/>
          <w:sz w:val="26"/>
          <w:szCs w:val="26"/>
          <w:rtl/>
          <w:lang w:bidi="fa-IR"/>
        </w:rPr>
        <w:t>. هر زمان کاربر به اینترنت متصل شود رویدادهایی که اطلاعات آنها با سرور اصلی یکپارچه</w:t>
      </w:r>
      <w:r w:rsidR="0070041D">
        <w:rPr>
          <w:rStyle w:val="FootnoteReference"/>
          <w:rFonts w:cs="B Mitra"/>
          <w:sz w:val="26"/>
          <w:szCs w:val="26"/>
          <w:rtl/>
          <w:lang w:bidi="fa-IR"/>
        </w:rPr>
        <w:footnoteReference w:id="9"/>
      </w:r>
      <w:r>
        <w:rPr>
          <w:rFonts w:cs="B Mitra" w:hint="cs"/>
          <w:sz w:val="26"/>
          <w:szCs w:val="26"/>
          <w:rtl/>
          <w:lang w:bidi="fa-IR"/>
        </w:rPr>
        <w:t xml:space="preserve"> نشده باشند در قالب یک درخواست برای سرور فرستاده می</w:t>
      </w:r>
      <w:r w:rsidR="002425B2">
        <w:rPr>
          <w:rFonts w:cs="B Mitra"/>
          <w:sz w:val="26"/>
          <w:szCs w:val="26"/>
          <w:rtl/>
          <w:lang w:bidi="fa-IR"/>
        </w:rPr>
        <w:softHyphen/>
      </w:r>
      <w:r>
        <w:rPr>
          <w:rFonts w:cs="B Mitra" w:hint="cs"/>
          <w:sz w:val="26"/>
          <w:szCs w:val="26"/>
          <w:rtl/>
          <w:lang w:bidi="fa-IR"/>
        </w:rPr>
        <w:t>شوند تا در یک پایگاه</w:t>
      </w:r>
      <w:r w:rsidR="002425B2">
        <w:rPr>
          <w:rFonts w:cs="B Mitra"/>
          <w:sz w:val="26"/>
          <w:szCs w:val="26"/>
          <w:rtl/>
          <w:lang w:bidi="fa-IR"/>
        </w:rPr>
        <w:softHyphen/>
      </w:r>
      <w:r w:rsidR="002425B2">
        <w:rPr>
          <w:rFonts w:cs="B Mitra" w:hint="cs"/>
          <w:sz w:val="26"/>
          <w:szCs w:val="26"/>
          <w:rtl/>
          <w:lang w:bidi="fa-IR"/>
        </w:rPr>
        <w:t xml:space="preserve"> </w:t>
      </w:r>
      <w:r>
        <w:rPr>
          <w:rFonts w:cs="B Mitra" w:hint="cs"/>
          <w:sz w:val="26"/>
          <w:szCs w:val="26"/>
          <w:rtl/>
          <w:lang w:bidi="fa-IR"/>
        </w:rPr>
        <w:t>داده یکپارچه از اطلاعات کاربران ذخیره شود. در صورت انجام موفق این فرایند رویدادهای یکپارچه شده از حافظه دستگاه کاربر حذف می</w:t>
      </w:r>
      <w:r w:rsidR="002425B2">
        <w:rPr>
          <w:rFonts w:cs="B Mitra"/>
          <w:sz w:val="26"/>
          <w:szCs w:val="26"/>
          <w:rtl/>
          <w:lang w:bidi="fa-IR"/>
        </w:rPr>
        <w:softHyphen/>
      </w:r>
      <w:r>
        <w:rPr>
          <w:rFonts w:cs="B Mitra" w:hint="cs"/>
          <w:sz w:val="26"/>
          <w:szCs w:val="26"/>
          <w:rtl/>
          <w:lang w:bidi="fa-IR"/>
        </w:rPr>
        <w:t>شوند تا فضای زیادی را اشغال نکنند و در غیر اینصورت تا زمان برقراری یک ارتباط موثر این فرایند تکرار خواهد شد.</w:t>
      </w:r>
    </w:p>
    <w:p w:rsidR="00B30D61" w:rsidRDefault="002D1896" w:rsidP="001C3748">
      <w:pPr>
        <w:bidi/>
        <w:spacing w:line="240" w:lineRule="auto"/>
        <w:jc w:val="both"/>
        <w:rPr>
          <w:rFonts w:cs="B Mitra"/>
          <w:sz w:val="26"/>
          <w:szCs w:val="26"/>
          <w:rtl/>
          <w:lang w:bidi="fa-IR"/>
        </w:rPr>
      </w:pPr>
      <w:r>
        <w:rPr>
          <w:rFonts w:cs="B Mitra" w:hint="cs"/>
          <w:sz w:val="26"/>
          <w:szCs w:val="26"/>
          <w:rtl/>
          <w:lang w:bidi="fa-IR"/>
        </w:rPr>
        <w:t xml:space="preserve">برای تحلیل این اطلاعات نیز </w:t>
      </w:r>
      <w:r w:rsidR="009325B0">
        <w:rPr>
          <w:rFonts w:cs="B Mitra" w:hint="cs"/>
          <w:sz w:val="26"/>
          <w:szCs w:val="26"/>
          <w:rtl/>
          <w:lang w:bidi="fa-IR"/>
        </w:rPr>
        <w:t>فرضیه</w:t>
      </w:r>
      <w:r w:rsidR="0070041D">
        <w:rPr>
          <w:rStyle w:val="FootnoteReference"/>
          <w:rFonts w:cs="B Mitra"/>
          <w:sz w:val="26"/>
          <w:szCs w:val="26"/>
          <w:rtl/>
          <w:lang w:bidi="fa-IR"/>
        </w:rPr>
        <w:footnoteReference w:id="10"/>
      </w:r>
      <w:r w:rsidR="002425B2">
        <w:rPr>
          <w:rFonts w:cs="B Mitra"/>
          <w:sz w:val="26"/>
          <w:szCs w:val="26"/>
          <w:rtl/>
          <w:lang w:bidi="fa-IR"/>
        </w:rPr>
        <w:softHyphen/>
      </w:r>
      <w:r>
        <w:rPr>
          <w:rFonts w:cs="B Mitra" w:hint="cs"/>
          <w:sz w:val="26"/>
          <w:szCs w:val="26"/>
          <w:rtl/>
          <w:lang w:bidi="fa-IR"/>
        </w:rPr>
        <w:t xml:space="preserve">هایی روی برخی عناصر مهم در ساخت بازی تعریف شده است. برای هر </w:t>
      </w:r>
      <w:r w:rsidR="009325B0">
        <w:rPr>
          <w:rFonts w:cs="B Mitra" w:hint="cs"/>
          <w:sz w:val="26"/>
          <w:szCs w:val="26"/>
          <w:rtl/>
          <w:lang w:bidi="fa-IR"/>
        </w:rPr>
        <w:t>فرضیه</w:t>
      </w:r>
      <w:r w:rsidR="002425B2">
        <w:rPr>
          <w:rFonts w:cs="B Mitra"/>
          <w:sz w:val="26"/>
          <w:szCs w:val="26"/>
          <w:rtl/>
          <w:lang w:bidi="fa-IR"/>
        </w:rPr>
        <w:softHyphen/>
      </w:r>
      <w:r>
        <w:rPr>
          <w:rFonts w:cs="B Mitra" w:hint="cs"/>
          <w:sz w:val="26"/>
          <w:szCs w:val="26"/>
          <w:rtl/>
          <w:lang w:bidi="fa-IR"/>
        </w:rPr>
        <w:t>ای عواملی که می</w:t>
      </w:r>
      <w:r w:rsidR="002425B2">
        <w:rPr>
          <w:rFonts w:cs="B Mitra"/>
          <w:sz w:val="26"/>
          <w:szCs w:val="26"/>
          <w:rtl/>
          <w:lang w:bidi="fa-IR"/>
        </w:rPr>
        <w:softHyphen/>
      </w:r>
      <w:r>
        <w:rPr>
          <w:rFonts w:cs="B Mitra" w:hint="cs"/>
          <w:sz w:val="26"/>
          <w:szCs w:val="26"/>
          <w:rtl/>
          <w:lang w:bidi="fa-IR"/>
        </w:rPr>
        <w:t>تواند بر روی عملکرد آن تاثیر</w:t>
      </w:r>
      <w:r w:rsidR="002425B2">
        <w:rPr>
          <w:rFonts w:cs="B Mitra"/>
          <w:sz w:val="26"/>
          <w:szCs w:val="26"/>
          <w:rtl/>
          <w:lang w:bidi="fa-IR"/>
        </w:rPr>
        <w:softHyphen/>
      </w:r>
      <w:r>
        <w:rPr>
          <w:rFonts w:cs="B Mitra" w:hint="cs"/>
          <w:sz w:val="26"/>
          <w:szCs w:val="26"/>
          <w:rtl/>
          <w:lang w:bidi="fa-IR"/>
        </w:rPr>
        <w:t xml:space="preserve">گذار باشد برشمرده شده است و در آخر به کمک </w:t>
      </w:r>
      <w:r w:rsidR="00CE130D">
        <w:rPr>
          <w:rFonts w:cs="B Mitra" w:hint="cs"/>
          <w:sz w:val="26"/>
          <w:szCs w:val="26"/>
          <w:rtl/>
          <w:lang w:bidi="fa-IR"/>
        </w:rPr>
        <w:t xml:space="preserve">یک </w:t>
      </w:r>
      <w:r>
        <w:rPr>
          <w:rFonts w:cs="B Mitra" w:hint="cs"/>
          <w:sz w:val="26"/>
          <w:szCs w:val="26"/>
          <w:rtl/>
          <w:lang w:bidi="fa-IR"/>
        </w:rPr>
        <w:t xml:space="preserve">الگوریتم </w:t>
      </w:r>
      <w:r w:rsidR="00CE130D">
        <w:rPr>
          <w:rFonts w:cs="B Mitra" w:hint="cs"/>
          <w:sz w:val="26"/>
          <w:szCs w:val="26"/>
          <w:rtl/>
          <w:lang w:bidi="fa-IR"/>
        </w:rPr>
        <w:t>پیشنهادی</w:t>
      </w:r>
      <w:r>
        <w:rPr>
          <w:rFonts w:cs="B Mitra" w:hint="cs"/>
          <w:sz w:val="26"/>
          <w:szCs w:val="26"/>
          <w:rtl/>
          <w:lang w:bidi="fa-IR"/>
        </w:rPr>
        <w:t xml:space="preserve"> میزان تاثیر این عوامل بر اساس اطلاعات موجود سنجیده شده است.</w:t>
      </w:r>
      <w:r w:rsidR="00E64352">
        <w:rPr>
          <w:rFonts w:cs="B Mitra" w:hint="cs"/>
          <w:sz w:val="26"/>
          <w:szCs w:val="26"/>
          <w:rtl/>
          <w:lang w:bidi="fa-IR"/>
        </w:rPr>
        <w:t xml:space="preserve"> </w:t>
      </w:r>
    </w:p>
    <w:p w:rsidR="000A3F30" w:rsidRDefault="00C756EF" w:rsidP="000A3F30">
      <w:pPr>
        <w:bidi/>
        <w:spacing w:line="240" w:lineRule="auto"/>
        <w:jc w:val="both"/>
        <w:rPr>
          <w:rFonts w:cs="B Mitra"/>
          <w:sz w:val="26"/>
          <w:szCs w:val="26"/>
          <w:rtl/>
          <w:lang w:bidi="fa-IR"/>
        </w:rPr>
      </w:pPr>
      <w:r>
        <w:rPr>
          <w:rFonts w:cs="B Mitra" w:hint="cs"/>
          <w:sz w:val="26"/>
          <w:szCs w:val="26"/>
          <w:rtl/>
          <w:lang w:bidi="fa-IR"/>
        </w:rPr>
        <w:t>الف) تعریف رویداد</w:t>
      </w:r>
      <w:r w:rsidR="00B34B66">
        <w:rPr>
          <w:rFonts w:cs="B Mitra" w:hint="cs"/>
          <w:sz w:val="26"/>
          <w:szCs w:val="26"/>
          <w:rtl/>
          <w:lang w:bidi="fa-IR"/>
        </w:rPr>
        <w:t xml:space="preserve">: هر رویداد در این بازی </w:t>
      </w:r>
      <w:r w:rsidR="001843E3">
        <w:rPr>
          <w:rFonts w:cs="B Mitra" w:hint="cs"/>
          <w:sz w:val="26"/>
          <w:szCs w:val="26"/>
          <w:rtl/>
          <w:lang w:bidi="fa-IR"/>
        </w:rPr>
        <w:t>نشانگر یک عمل کاربر و جزئیات مربوط به آن است و به صورتی که در جدول1 آورده شده است، تعریف می</w:t>
      </w:r>
      <w:r w:rsidR="002425B2">
        <w:rPr>
          <w:rFonts w:cs="B Mitra"/>
          <w:sz w:val="26"/>
          <w:szCs w:val="26"/>
          <w:rtl/>
          <w:lang w:bidi="fa-IR"/>
        </w:rPr>
        <w:softHyphen/>
      </w:r>
      <w:r w:rsidR="001843E3">
        <w:rPr>
          <w:rFonts w:cs="B Mitra" w:hint="cs"/>
          <w:sz w:val="26"/>
          <w:szCs w:val="26"/>
          <w:rtl/>
          <w:lang w:bidi="fa-IR"/>
        </w:rPr>
        <w:t>شوند. هر ستون از این جدول جزئیاتی از این عمل کاربر را نشان می</w:t>
      </w:r>
      <w:r w:rsidR="002425B2">
        <w:rPr>
          <w:rFonts w:cs="B Mitra"/>
          <w:sz w:val="26"/>
          <w:szCs w:val="26"/>
          <w:rtl/>
          <w:lang w:bidi="fa-IR"/>
        </w:rPr>
        <w:softHyphen/>
      </w:r>
      <w:r w:rsidR="001843E3">
        <w:rPr>
          <w:rFonts w:cs="B Mitra" w:hint="cs"/>
          <w:sz w:val="26"/>
          <w:szCs w:val="26"/>
          <w:rtl/>
          <w:lang w:bidi="fa-IR"/>
        </w:rPr>
        <w:t>دهد که در زیر توضیحات هر یک آورده شده است.</w:t>
      </w:r>
    </w:p>
    <w:p w:rsidR="001843E3" w:rsidRDefault="001843E3" w:rsidP="001843E3">
      <w:pPr>
        <w:bidi/>
        <w:spacing w:line="240" w:lineRule="auto"/>
        <w:jc w:val="both"/>
        <w:rPr>
          <w:rFonts w:cs="B Mitra"/>
          <w:sz w:val="26"/>
          <w:szCs w:val="26"/>
          <w:lang w:bidi="fa-IR"/>
        </w:rPr>
      </w:pPr>
      <w:r w:rsidRPr="00C44B15">
        <w:rPr>
          <w:rFonts w:asciiTheme="majorBidi" w:hAnsiTheme="majorBidi" w:cstheme="majorBidi"/>
          <w:sz w:val="20"/>
          <w:szCs w:val="20"/>
          <w:lang w:bidi="fa-IR"/>
        </w:rPr>
        <w:t>:device</w:t>
      </w:r>
      <w:r w:rsidRPr="00C44B15">
        <w:rPr>
          <w:rFonts w:asciiTheme="majorBidi" w:hAnsiTheme="majorBidi" w:cstheme="majorBidi"/>
          <w:sz w:val="20"/>
          <w:szCs w:val="20"/>
          <w:rtl/>
          <w:lang w:bidi="fa-IR"/>
        </w:rPr>
        <w:t xml:space="preserve"> </w:t>
      </w:r>
      <w:r w:rsidRPr="001843E3">
        <w:rPr>
          <w:rFonts w:cs="B Mitra" w:hint="cs"/>
          <w:sz w:val="26"/>
          <w:szCs w:val="26"/>
          <w:rtl/>
          <w:lang w:bidi="fa-IR"/>
        </w:rPr>
        <w:t>ی</w:t>
      </w:r>
      <w:r w:rsidRPr="001843E3">
        <w:rPr>
          <w:rFonts w:cs="B Mitra" w:hint="eastAsia"/>
          <w:sz w:val="26"/>
          <w:szCs w:val="26"/>
          <w:rtl/>
          <w:lang w:bidi="fa-IR"/>
        </w:rPr>
        <w:t>ک</w:t>
      </w:r>
      <w:r w:rsidRPr="001843E3">
        <w:rPr>
          <w:rFonts w:cs="B Mitra"/>
          <w:sz w:val="26"/>
          <w:szCs w:val="26"/>
          <w:rtl/>
          <w:lang w:bidi="fa-IR"/>
        </w:rPr>
        <w:t xml:space="preserve"> شناسه </w:t>
      </w:r>
      <w:r w:rsidRPr="001843E3">
        <w:rPr>
          <w:rFonts w:cs="B Mitra" w:hint="cs"/>
          <w:sz w:val="26"/>
          <w:szCs w:val="26"/>
          <w:rtl/>
          <w:lang w:bidi="fa-IR"/>
        </w:rPr>
        <w:t>ی</w:t>
      </w:r>
      <w:r w:rsidRPr="001843E3">
        <w:rPr>
          <w:rFonts w:cs="B Mitra" w:hint="eastAsia"/>
          <w:sz w:val="26"/>
          <w:szCs w:val="26"/>
          <w:rtl/>
          <w:lang w:bidi="fa-IR"/>
        </w:rPr>
        <w:t>کتا</w:t>
      </w:r>
      <w:r w:rsidRPr="001843E3">
        <w:rPr>
          <w:rFonts w:cs="B Mitra"/>
          <w:sz w:val="26"/>
          <w:szCs w:val="26"/>
          <w:rtl/>
          <w:lang w:bidi="fa-IR"/>
        </w:rPr>
        <w:t xml:space="preserve"> از دستگاه کاربر است که بر اساس ترک</w:t>
      </w:r>
      <w:r w:rsidRPr="001843E3">
        <w:rPr>
          <w:rFonts w:cs="B Mitra" w:hint="cs"/>
          <w:sz w:val="26"/>
          <w:szCs w:val="26"/>
          <w:rtl/>
          <w:lang w:bidi="fa-IR"/>
        </w:rPr>
        <w:t>ی</w:t>
      </w:r>
      <w:r w:rsidRPr="001843E3">
        <w:rPr>
          <w:rFonts w:cs="B Mitra" w:hint="eastAsia"/>
          <w:sz w:val="26"/>
          <w:szCs w:val="26"/>
          <w:rtl/>
          <w:lang w:bidi="fa-IR"/>
        </w:rPr>
        <w:t>ب</w:t>
      </w:r>
      <w:r w:rsidRPr="001843E3">
        <w:rPr>
          <w:rFonts w:cs="B Mitra"/>
          <w:sz w:val="26"/>
          <w:szCs w:val="26"/>
          <w:rtl/>
          <w:lang w:bidi="fa-IR"/>
        </w:rPr>
        <w:t xml:space="preserve"> </w:t>
      </w:r>
      <w:r w:rsidR="00057774">
        <w:rPr>
          <w:rFonts w:cs="B Mitra" w:hint="cs"/>
          <w:sz w:val="26"/>
          <w:szCs w:val="26"/>
          <w:rtl/>
          <w:lang w:bidi="fa-IR"/>
        </w:rPr>
        <w:t>نیمی</w:t>
      </w:r>
      <w:r w:rsidRPr="001843E3">
        <w:rPr>
          <w:rFonts w:cs="B Mitra"/>
          <w:sz w:val="26"/>
          <w:szCs w:val="26"/>
          <w:rtl/>
          <w:lang w:bidi="fa-IR"/>
        </w:rPr>
        <w:t xml:space="preserve"> از شناسه دستگاه و </w:t>
      </w:r>
      <w:r w:rsidR="00F470D8">
        <w:rPr>
          <w:rFonts w:cs="B Mitra" w:hint="cs"/>
          <w:sz w:val="26"/>
          <w:szCs w:val="26"/>
          <w:rtl/>
          <w:lang w:bidi="fa-IR"/>
        </w:rPr>
        <w:t xml:space="preserve">نیمی از </w:t>
      </w:r>
      <w:r w:rsidRPr="001843E3">
        <w:rPr>
          <w:rFonts w:cs="B Mitra"/>
          <w:sz w:val="26"/>
          <w:szCs w:val="26"/>
          <w:rtl/>
          <w:lang w:bidi="fa-IR"/>
        </w:rPr>
        <w:t>شناسه اندرو</w:t>
      </w:r>
      <w:r w:rsidRPr="001843E3">
        <w:rPr>
          <w:rFonts w:cs="B Mitra" w:hint="cs"/>
          <w:sz w:val="26"/>
          <w:szCs w:val="26"/>
          <w:rtl/>
          <w:lang w:bidi="fa-IR"/>
        </w:rPr>
        <w:t>ی</w:t>
      </w:r>
      <w:r w:rsidRPr="001843E3">
        <w:rPr>
          <w:rFonts w:cs="B Mitra" w:hint="eastAsia"/>
          <w:sz w:val="26"/>
          <w:szCs w:val="26"/>
          <w:rtl/>
          <w:lang w:bidi="fa-IR"/>
        </w:rPr>
        <w:t>د</w:t>
      </w:r>
      <w:r w:rsidRPr="001843E3">
        <w:rPr>
          <w:rFonts w:cs="B Mitra"/>
          <w:sz w:val="26"/>
          <w:szCs w:val="26"/>
          <w:rtl/>
          <w:lang w:bidi="fa-IR"/>
        </w:rPr>
        <w:t xml:space="preserve"> نصب شده بر رو</w:t>
      </w:r>
      <w:r w:rsidRPr="001843E3">
        <w:rPr>
          <w:rFonts w:cs="B Mitra" w:hint="cs"/>
          <w:sz w:val="26"/>
          <w:szCs w:val="26"/>
          <w:rtl/>
          <w:lang w:bidi="fa-IR"/>
        </w:rPr>
        <w:t>ی</w:t>
      </w:r>
      <w:r w:rsidRPr="001843E3">
        <w:rPr>
          <w:rFonts w:cs="B Mitra"/>
          <w:sz w:val="26"/>
          <w:szCs w:val="26"/>
          <w:rtl/>
          <w:lang w:bidi="fa-IR"/>
        </w:rPr>
        <w:t xml:space="preserve"> آن است</w:t>
      </w:r>
      <w:r w:rsidR="008369AA">
        <w:rPr>
          <w:rFonts w:cs="B Mitra" w:hint="cs"/>
          <w:sz w:val="26"/>
          <w:szCs w:val="26"/>
          <w:rtl/>
          <w:lang w:bidi="fa-IR"/>
        </w:rPr>
        <w:t>. این مسئله</w:t>
      </w:r>
      <w:r w:rsidRPr="001843E3">
        <w:rPr>
          <w:rFonts w:cs="B Mitra"/>
          <w:sz w:val="26"/>
          <w:szCs w:val="26"/>
          <w:rtl/>
          <w:lang w:bidi="fa-IR"/>
        </w:rPr>
        <w:t xml:space="preserve"> به ا</w:t>
      </w:r>
      <w:r w:rsidRPr="001843E3">
        <w:rPr>
          <w:rFonts w:cs="B Mitra" w:hint="cs"/>
          <w:sz w:val="26"/>
          <w:szCs w:val="26"/>
          <w:rtl/>
          <w:lang w:bidi="fa-IR"/>
        </w:rPr>
        <w:t>ی</w:t>
      </w:r>
      <w:r w:rsidRPr="001843E3">
        <w:rPr>
          <w:rFonts w:cs="B Mitra" w:hint="eastAsia"/>
          <w:sz w:val="26"/>
          <w:szCs w:val="26"/>
          <w:rtl/>
          <w:lang w:bidi="fa-IR"/>
        </w:rPr>
        <w:t>ن</w:t>
      </w:r>
      <w:r w:rsidRPr="001843E3">
        <w:rPr>
          <w:rFonts w:cs="B Mitra"/>
          <w:sz w:val="26"/>
          <w:szCs w:val="26"/>
          <w:rtl/>
          <w:lang w:bidi="fa-IR"/>
        </w:rPr>
        <w:t xml:space="preserve"> خاطر </w:t>
      </w:r>
      <w:r w:rsidR="008369AA">
        <w:rPr>
          <w:rFonts w:cs="B Mitra" w:hint="cs"/>
          <w:sz w:val="26"/>
          <w:szCs w:val="26"/>
          <w:rtl/>
          <w:lang w:bidi="fa-IR"/>
        </w:rPr>
        <w:t xml:space="preserve">است </w:t>
      </w:r>
      <w:r w:rsidRPr="001843E3">
        <w:rPr>
          <w:rFonts w:cs="B Mitra"/>
          <w:sz w:val="26"/>
          <w:szCs w:val="26"/>
          <w:rtl/>
          <w:lang w:bidi="fa-IR"/>
        </w:rPr>
        <w:t>که حر</w:t>
      </w:r>
      <w:r w:rsidRPr="001843E3">
        <w:rPr>
          <w:rFonts w:cs="B Mitra" w:hint="cs"/>
          <w:sz w:val="26"/>
          <w:szCs w:val="26"/>
          <w:rtl/>
          <w:lang w:bidi="fa-IR"/>
        </w:rPr>
        <w:t>ی</w:t>
      </w:r>
      <w:r w:rsidRPr="001843E3">
        <w:rPr>
          <w:rFonts w:cs="B Mitra" w:hint="eastAsia"/>
          <w:sz w:val="26"/>
          <w:szCs w:val="26"/>
          <w:rtl/>
          <w:lang w:bidi="fa-IR"/>
        </w:rPr>
        <w:t>م</w:t>
      </w:r>
      <w:r w:rsidRPr="001843E3">
        <w:rPr>
          <w:rFonts w:cs="B Mitra"/>
          <w:sz w:val="26"/>
          <w:szCs w:val="26"/>
          <w:rtl/>
          <w:lang w:bidi="fa-IR"/>
        </w:rPr>
        <w:t xml:space="preserve"> خصوص</w:t>
      </w:r>
      <w:r w:rsidRPr="001843E3">
        <w:rPr>
          <w:rFonts w:cs="B Mitra" w:hint="cs"/>
          <w:sz w:val="26"/>
          <w:szCs w:val="26"/>
          <w:rtl/>
          <w:lang w:bidi="fa-IR"/>
        </w:rPr>
        <w:t>ی</w:t>
      </w:r>
      <w:r w:rsidRPr="001843E3">
        <w:rPr>
          <w:rFonts w:cs="B Mitra"/>
          <w:sz w:val="26"/>
          <w:szCs w:val="26"/>
          <w:rtl/>
          <w:lang w:bidi="fa-IR"/>
        </w:rPr>
        <w:t xml:space="preserve"> افراد</w:t>
      </w:r>
      <w:r w:rsidR="00D342CD">
        <w:rPr>
          <w:rFonts w:cs="B Mitra" w:hint="cs"/>
          <w:sz w:val="26"/>
          <w:szCs w:val="26"/>
          <w:rtl/>
          <w:lang w:bidi="fa-IR"/>
        </w:rPr>
        <w:t xml:space="preserve"> حفظ شود. </w:t>
      </w:r>
      <w:r w:rsidR="00116F99">
        <w:rPr>
          <w:rFonts w:cs="B Mitra" w:hint="cs"/>
          <w:sz w:val="26"/>
          <w:szCs w:val="26"/>
          <w:rtl/>
          <w:lang w:bidi="fa-IR"/>
        </w:rPr>
        <w:t xml:space="preserve"> این</w:t>
      </w:r>
      <w:r w:rsidRPr="001843E3">
        <w:rPr>
          <w:rFonts w:cs="B Mitra"/>
          <w:sz w:val="26"/>
          <w:szCs w:val="26"/>
          <w:rtl/>
          <w:lang w:bidi="fa-IR"/>
        </w:rPr>
        <w:t xml:space="preserve"> </w:t>
      </w:r>
      <w:r w:rsidR="00087A9D">
        <w:rPr>
          <w:rFonts w:cs="B Mitra" w:hint="cs"/>
          <w:sz w:val="26"/>
          <w:szCs w:val="26"/>
          <w:rtl/>
          <w:lang w:bidi="fa-IR"/>
        </w:rPr>
        <w:t>ترکیب در عین</w:t>
      </w:r>
      <w:r w:rsidR="00D342CD">
        <w:rPr>
          <w:rFonts w:cs="B Mitra" w:hint="cs"/>
          <w:sz w:val="26"/>
          <w:szCs w:val="26"/>
          <w:rtl/>
          <w:lang w:bidi="fa-IR"/>
        </w:rPr>
        <w:t xml:space="preserve"> حال که</w:t>
      </w:r>
      <w:r w:rsidR="00087A9D">
        <w:rPr>
          <w:rFonts w:cs="B Mitra" w:hint="cs"/>
          <w:sz w:val="26"/>
          <w:szCs w:val="26"/>
          <w:rtl/>
          <w:lang w:bidi="fa-IR"/>
        </w:rPr>
        <w:t xml:space="preserve"> یکتا و تغییر</w:t>
      </w:r>
      <w:r w:rsidR="002425B2">
        <w:rPr>
          <w:rFonts w:cs="B Mitra"/>
          <w:sz w:val="26"/>
          <w:szCs w:val="26"/>
          <w:rtl/>
          <w:lang w:bidi="fa-IR"/>
        </w:rPr>
        <w:softHyphen/>
      </w:r>
      <w:r w:rsidR="00087A9D">
        <w:rPr>
          <w:rFonts w:cs="B Mitra" w:hint="cs"/>
          <w:sz w:val="26"/>
          <w:szCs w:val="26"/>
          <w:rtl/>
          <w:lang w:bidi="fa-IR"/>
        </w:rPr>
        <w:t xml:space="preserve">ناپذیر </w:t>
      </w:r>
      <w:r w:rsidR="00D342CD">
        <w:rPr>
          <w:rFonts w:cs="B Mitra" w:hint="cs"/>
          <w:sz w:val="26"/>
          <w:szCs w:val="26"/>
          <w:rtl/>
          <w:lang w:bidi="fa-IR"/>
        </w:rPr>
        <w:t>است</w:t>
      </w:r>
      <w:r w:rsidR="00087A9D">
        <w:rPr>
          <w:rFonts w:cs="B Mitra" w:hint="cs"/>
          <w:sz w:val="26"/>
          <w:szCs w:val="26"/>
          <w:rtl/>
          <w:lang w:bidi="fa-IR"/>
        </w:rPr>
        <w:t xml:space="preserve">، </w:t>
      </w:r>
      <w:r w:rsidR="00D342CD">
        <w:rPr>
          <w:rFonts w:cs="B Mitra" w:hint="cs"/>
          <w:sz w:val="26"/>
          <w:szCs w:val="26"/>
          <w:rtl/>
          <w:lang w:bidi="fa-IR"/>
        </w:rPr>
        <w:t>اطلاعات کامل دستگاه کاربر را در خود ندارد</w:t>
      </w:r>
      <w:r w:rsidR="00087A9D">
        <w:rPr>
          <w:rFonts w:cs="B Mitra" w:hint="cs"/>
          <w:sz w:val="26"/>
          <w:szCs w:val="26"/>
          <w:rtl/>
          <w:lang w:bidi="fa-IR"/>
        </w:rPr>
        <w:t>.</w:t>
      </w:r>
    </w:p>
    <w:p w:rsidR="001843E3" w:rsidRDefault="001843E3" w:rsidP="001843E3">
      <w:pPr>
        <w:bidi/>
        <w:spacing w:line="240" w:lineRule="auto"/>
        <w:jc w:val="both"/>
        <w:rPr>
          <w:rFonts w:cs="B Mitra"/>
          <w:sz w:val="26"/>
          <w:szCs w:val="26"/>
          <w:rtl/>
          <w:lang w:bidi="fa-IR"/>
        </w:rPr>
      </w:pPr>
      <w:r w:rsidRPr="00822813">
        <w:rPr>
          <w:rFonts w:asciiTheme="majorBidi" w:hAnsiTheme="majorBidi" w:cstheme="majorBidi"/>
          <w:sz w:val="20"/>
          <w:szCs w:val="20"/>
          <w:lang w:bidi="fa-IR"/>
        </w:rPr>
        <w:t>:version</w:t>
      </w:r>
      <w:r w:rsidRPr="00822813">
        <w:rPr>
          <w:rFonts w:asciiTheme="majorBidi" w:hAnsiTheme="majorBidi" w:cstheme="majorBidi"/>
          <w:sz w:val="20"/>
          <w:szCs w:val="20"/>
          <w:rtl/>
          <w:lang w:bidi="fa-IR"/>
        </w:rPr>
        <w:t xml:space="preserve"> </w:t>
      </w:r>
      <w:r w:rsidRPr="001843E3">
        <w:rPr>
          <w:rFonts w:cs="B Mitra"/>
          <w:sz w:val="26"/>
          <w:szCs w:val="26"/>
          <w:rtl/>
          <w:lang w:bidi="fa-IR"/>
        </w:rPr>
        <w:t>نسخه فعل</w:t>
      </w:r>
      <w:r w:rsidRPr="001843E3">
        <w:rPr>
          <w:rFonts w:cs="B Mitra" w:hint="cs"/>
          <w:sz w:val="26"/>
          <w:szCs w:val="26"/>
          <w:rtl/>
          <w:lang w:bidi="fa-IR"/>
        </w:rPr>
        <w:t>ی</w:t>
      </w:r>
      <w:r w:rsidRPr="001843E3">
        <w:rPr>
          <w:rFonts w:cs="B Mitra"/>
          <w:sz w:val="26"/>
          <w:szCs w:val="26"/>
          <w:rtl/>
          <w:lang w:bidi="fa-IR"/>
        </w:rPr>
        <w:t xml:space="preserve"> </w:t>
      </w:r>
      <w:r>
        <w:rPr>
          <w:rFonts w:cs="B Mitra" w:hint="cs"/>
          <w:sz w:val="26"/>
          <w:szCs w:val="26"/>
          <w:rtl/>
          <w:lang w:bidi="fa-IR"/>
        </w:rPr>
        <w:t>بازی است.</w:t>
      </w:r>
    </w:p>
    <w:p w:rsidR="001843E3" w:rsidRDefault="001843E3" w:rsidP="001843E3">
      <w:pPr>
        <w:bidi/>
        <w:spacing w:line="240" w:lineRule="auto"/>
        <w:jc w:val="both"/>
        <w:rPr>
          <w:rFonts w:cs="B Mitra"/>
          <w:sz w:val="26"/>
          <w:szCs w:val="26"/>
          <w:rtl/>
          <w:lang w:bidi="fa-IR"/>
        </w:rPr>
      </w:pPr>
      <w:r w:rsidRPr="00822813">
        <w:rPr>
          <w:rFonts w:asciiTheme="majorBidi" w:hAnsiTheme="majorBidi" w:cstheme="majorBidi"/>
          <w:sz w:val="20"/>
          <w:szCs w:val="20"/>
          <w:lang w:bidi="fa-IR"/>
        </w:rPr>
        <w:t>page</w:t>
      </w:r>
      <w:r w:rsidRPr="00822813">
        <w:rPr>
          <w:rFonts w:asciiTheme="majorBidi" w:hAnsiTheme="majorBidi" w:cstheme="majorBidi"/>
          <w:sz w:val="20"/>
          <w:szCs w:val="20"/>
          <w:rtl/>
          <w:lang w:bidi="fa-IR"/>
        </w:rPr>
        <w:t xml:space="preserve">: </w:t>
      </w:r>
      <w:r w:rsidRPr="001843E3">
        <w:rPr>
          <w:rFonts w:cs="B Mitra"/>
          <w:sz w:val="26"/>
          <w:szCs w:val="26"/>
          <w:rtl/>
          <w:lang w:bidi="fa-IR"/>
        </w:rPr>
        <w:t>صفحه</w:t>
      </w:r>
      <w:r w:rsidR="002425B2">
        <w:rPr>
          <w:rFonts w:cs="B Mitra"/>
          <w:sz w:val="26"/>
          <w:szCs w:val="26"/>
          <w:rtl/>
          <w:lang w:bidi="fa-IR"/>
        </w:rPr>
        <w:softHyphen/>
      </w:r>
      <w:r w:rsidRPr="001843E3">
        <w:rPr>
          <w:rFonts w:cs="B Mitra"/>
          <w:sz w:val="26"/>
          <w:szCs w:val="26"/>
          <w:rtl/>
          <w:lang w:bidi="fa-IR"/>
        </w:rPr>
        <w:t>ا</w:t>
      </w:r>
      <w:r w:rsidRPr="001843E3">
        <w:rPr>
          <w:rFonts w:cs="B Mitra" w:hint="cs"/>
          <w:sz w:val="26"/>
          <w:szCs w:val="26"/>
          <w:rtl/>
          <w:lang w:bidi="fa-IR"/>
        </w:rPr>
        <w:t>ی</w:t>
      </w:r>
      <w:r w:rsidRPr="001843E3">
        <w:rPr>
          <w:rFonts w:cs="B Mitra"/>
          <w:sz w:val="26"/>
          <w:szCs w:val="26"/>
          <w:rtl/>
          <w:lang w:bidi="fa-IR"/>
        </w:rPr>
        <w:t xml:space="preserve"> </w:t>
      </w:r>
      <w:r>
        <w:rPr>
          <w:rFonts w:cs="B Mitra" w:hint="cs"/>
          <w:sz w:val="26"/>
          <w:szCs w:val="26"/>
          <w:rtl/>
          <w:lang w:bidi="fa-IR"/>
        </w:rPr>
        <w:t>از بازی که این رویداد در آن اتفاق افتاده است.</w:t>
      </w:r>
    </w:p>
    <w:p w:rsidR="001843E3" w:rsidRDefault="001843E3" w:rsidP="001C3748">
      <w:pPr>
        <w:bidi/>
        <w:spacing w:line="240" w:lineRule="auto"/>
        <w:jc w:val="both"/>
        <w:rPr>
          <w:rFonts w:cs="B Mitra"/>
          <w:sz w:val="26"/>
          <w:szCs w:val="26"/>
          <w:rtl/>
          <w:lang w:bidi="fa-IR"/>
        </w:rPr>
      </w:pPr>
      <w:r w:rsidRPr="00822813">
        <w:rPr>
          <w:rFonts w:asciiTheme="majorBidi" w:hAnsiTheme="majorBidi" w:cstheme="majorBidi"/>
          <w:sz w:val="20"/>
          <w:szCs w:val="20"/>
          <w:lang w:bidi="fa-IR"/>
        </w:rPr>
        <w:t>action</w:t>
      </w:r>
      <w:r w:rsidRPr="00822813">
        <w:rPr>
          <w:rFonts w:asciiTheme="majorBidi" w:hAnsiTheme="majorBidi" w:cstheme="majorBidi"/>
          <w:sz w:val="20"/>
          <w:szCs w:val="20"/>
          <w:rtl/>
          <w:lang w:bidi="fa-IR"/>
        </w:rPr>
        <w:t xml:space="preserve">: </w:t>
      </w:r>
      <w:r>
        <w:rPr>
          <w:rFonts w:cs="B Mitra" w:hint="cs"/>
          <w:sz w:val="26"/>
          <w:szCs w:val="26"/>
          <w:rtl/>
          <w:lang w:bidi="fa-IR"/>
        </w:rPr>
        <w:t>نوع عملی که اتفاق افتاده است</w:t>
      </w:r>
      <w:r w:rsidR="007414B2">
        <w:rPr>
          <w:rFonts w:cs="B Mitra" w:hint="cs"/>
          <w:sz w:val="26"/>
          <w:szCs w:val="26"/>
          <w:rtl/>
          <w:lang w:bidi="fa-IR"/>
        </w:rPr>
        <w:t xml:space="preserve">. </w:t>
      </w:r>
      <w:r>
        <w:rPr>
          <w:rFonts w:cs="B Mitra" w:hint="cs"/>
          <w:sz w:val="26"/>
          <w:szCs w:val="26"/>
          <w:rtl/>
          <w:lang w:bidi="fa-IR"/>
        </w:rPr>
        <w:t>کلیک</w:t>
      </w:r>
      <w:r w:rsidR="002425B2">
        <w:rPr>
          <w:rFonts w:cs="B Mitra"/>
          <w:sz w:val="26"/>
          <w:szCs w:val="26"/>
          <w:rtl/>
          <w:lang w:bidi="fa-IR"/>
        </w:rPr>
        <w:softHyphen/>
      </w:r>
      <w:r>
        <w:rPr>
          <w:rFonts w:cs="B Mitra" w:hint="cs"/>
          <w:sz w:val="26"/>
          <w:szCs w:val="26"/>
          <w:rtl/>
          <w:lang w:bidi="fa-IR"/>
        </w:rPr>
        <w:t>کردن روی دکمه</w:t>
      </w:r>
      <w:r w:rsidR="002425B2">
        <w:rPr>
          <w:rFonts w:cs="B Mitra"/>
          <w:sz w:val="26"/>
          <w:szCs w:val="26"/>
          <w:rtl/>
          <w:lang w:bidi="fa-IR"/>
        </w:rPr>
        <w:softHyphen/>
      </w:r>
      <w:r>
        <w:rPr>
          <w:rFonts w:cs="B Mitra" w:hint="cs"/>
          <w:sz w:val="26"/>
          <w:szCs w:val="26"/>
          <w:rtl/>
          <w:lang w:bidi="fa-IR"/>
        </w:rPr>
        <w:t>ای خاص</w:t>
      </w:r>
      <w:r w:rsidR="0010036E">
        <w:rPr>
          <w:rFonts w:cs="B Mitra" w:hint="cs"/>
          <w:sz w:val="26"/>
          <w:szCs w:val="26"/>
          <w:rtl/>
          <w:lang w:bidi="fa-IR"/>
        </w:rPr>
        <w:t>،</w:t>
      </w:r>
      <w:r w:rsidR="00395779">
        <w:rPr>
          <w:rFonts w:cs="B Mitra" w:hint="cs"/>
          <w:sz w:val="26"/>
          <w:szCs w:val="26"/>
          <w:rtl/>
          <w:lang w:bidi="fa-IR"/>
        </w:rPr>
        <w:t xml:space="preserve"> نمایش داده شدن یک پیام</w:t>
      </w:r>
      <w:r w:rsidR="0010036E">
        <w:rPr>
          <w:rFonts w:cs="B Mitra" w:hint="cs"/>
          <w:sz w:val="26"/>
          <w:szCs w:val="26"/>
          <w:rtl/>
          <w:lang w:bidi="fa-IR"/>
        </w:rPr>
        <w:t xml:space="preserve"> و یا ورود به یک صفحه همه</w:t>
      </w:r>
      <w:r w:rsidR="007414B2">
        <w:rPr>
          <w:rFonts w:cs="B Mitra" w:hint="cs"/>
          <w:sz w:val="26"/>
          <w:szCs w:val="26"/>
          <w:rtl/>
          <w:lang w:bidi="fa-IR"/>
        </w:rPr>
        <w:t xml:space="preserve"> نمونه</w:t>
      </w:r>
      <w:r w:rsidR="002425B2">
        <w:rPr>
          <w:rFonts w:cs="B Mitra"/>
          <w:sz w:val="26"/>
          <w:szCs w:val="26"/>
          <w:rtl/>
          <w:lang w:bidi="fa-IR"/>
        </w:rPr>
        <w:softHyphen/>
      </w:r>
      <w:r w:rsidR="0010036E">
        <w:rPr>
          <w:rFonts w:cs="B Mitra" w:hint="cs"/>
          <w:sz w:val="26"/>
          <w:szCs w:val="26"/>
          <w:rtl/>
          <w:lang w:bidi="fa-IR"/>
        </w:rPr>
        <w:t>هایی</w:t>
      </w:r>
      <w:r w:rsidR="007414B2">
        <w:rPr>
          <w:rFonts w:cs="B Mitra" w:hint="cs"/>
          <w:sz w:val="26"/>
          <w:szCs w:val="26"/>
          <w:rtl/>
          <w:lang w:bidi="fa-IR"/>
        </w:rPr>
        <w:t xml:space="preserve"> از این اعمال هستند.</w:t>
      </w:r>
    </w:p>
    <w:p w:rsidR="00395779" w:rsidRDefault="00395779" w:rsidP="00395779">
      <w:pPr>
        <w:bidi/>
        <w:spacing w:line="240" w:lineRule="auto"/>
        <w:jc w:val="both"/>
        <w:rPr>
          <w:rFonts w:cs="B Mitra"/>
          <w:sz w:val="26"/>
          <w:szCs w:val="26"/>
          <w:rtl/>
          <w:lang w:bidi="fa-IR"/>
        </w:rPr>
      </w:pPr>
      <w:r w:rsidRPr="00822813">
        <w:rPr>
          <w:rFonts w:asciiTheme="majorBidi" w:hAnsiTheme="majorBidi" w:cstheme="majorBidi"/>
          <w:sz w:val="20"/>
          <w:szCs w:val="20"/>
          <w:lang w:bidi="fa-IR"/>
        </w:rPr>
        <w:t>data</w:t>
      </w:r>
      <w:r w:rsidRPr="00822813">
        <w:rPr>
          <w:rFonts w:asciiTheme="majorBidi" w:hAnsiTheme="majorBidi" w:cstheme="majorBidi"/>
          <w:sz w:val="20"/>
          <w:szCs w:val="20"/>
          <w:rtl/>
          <w:lang w:bidi="fa-IR"/>
        </w:rPr>
        <w:t xml:space="preserve">: </w:t>
      </w:r>
      <w:r w:rsidRPr="00395779">
        <w:rPr>
          <w:rFonts w:cs="B Mitra"/>
          <w:sz w:val="26"/>
          <w:szCs w:val="26"/>
          <w:rtl/>
          <w:lang w:bidi="fa-IR"/>
        </w:rPr>
        <w:t>اطلاعات اضافه</w:t>
      </w:r>
      <w:r w:rsidR="002425B2">
        <w:rPr>
          <w:rFonts w:cs="B Mitra"/>
          <w:sz w:val="26"/>
          <w:szCs w:val="26"/>
          <w:rtl/>
          <w:lang w:bidi="fa-IR"/>
        </w:rPr>
        <w:softHyphen/>
      </w:r>
      <w:r w:rsidRPr="00395779">
        <w:rPr>
          <w:rFonts w:cs="B Mitra"/>
          <w:sz w:val="26"/>
          <w:szCs w:val="26"/>
          <w:rtl/>
          <w:lang w:bidi="fa-IR"/>
        </w:rPr>
        <w:t>ا</w:t>
      </w:r>
      <w:r w:rsidRPr="00395779">
        <w:rPr>
          <w:rFonts w:cs="B Mitra" w:hint="cs"/>
          <w:sz w:val="26"/>
          <w:szCs w:val="26"/>
          <w:rtl/>
          <w:lang w:bidi="fa-IR"/>
        </w:rPr>
        <w:t>ی</w:t>
      </w:r>
      <w:r w:rsidR="002425B2">
        <w:rPr>
          <w:rFonts w:cs="B Mitra" w:hint="cs"/>
          <w:sz w:val="26"/>
          <w:szCs w:val="26"/>
          <w:rtl/>
          <w:lang w:bidi="fa-IR"/>
        </w:rPr>
        <w:t xml:space="preserve"> </w:t>
      </w:r>
      <w:r w:rsidR="002425B2" w:rsidRPr="00395779">
        <w:rPr>
          <w:rFonts w:cs="B Mitra"/>
          <w:sz w:val="26"/>
          <w:szCs w:val="26"/>
          <w:rtl/>
          <w:lang w:bidi="fa-IR"/>
        </w:rPr>
        <w:t>نظ</w:t>
      </w:r>
      <w:r w:rsidR="002425B2" w:rsidRPr="00395779">
        <w:rPr>
          <w:rFonts w:cs="B Mitra" w:hint="cs"/>
          <w:sz w:val="26"/>
          <w:szCs w:val="26"/>
          <w:rtl/>
          <w:lang w:bidi="fa-IR"/>
        </w:rPr>
        <w:t>ی</w:t>
      </w:r>
      <w:r w:rsidR="002425B2" w:rsidRPr="00395779">
        <w:rPr>
          <w:rFonts w:cs="B Mitra" w:hint="eastAsia"/>
          <w:sz w:val="26"/>
          <w:szCs w:val="26"/>
          <w:rtl/>
          <w:lang w:bidi="fa-IR"/>
        </w:rPr>
        <w:t>ر</w:t>
      </w:r>
      <w:r w:rsidR="002425B2" w:rsidRPr="00395779">
        <w:rPr>
          <w:rFonts w:cs="B Mitra"/>
          <w:sz w:val="26"/>
          <w:szCs w:val="26"/>
          <w:rtl/>
          <w:lang w:bidi="fa-IR"/>
        </w:rPr>
        <w:t xml:space="preserve"> </w:t>
      </w:r>
      <w:r w:rsidR="002425B2">
        <w:rPr>
          <w:rFonts w:cs="B Mitra" w:hint="cs"/>
          <w:sz w:val="26"/>
          <w:szCs w:val="26"/>
          <w:rtl/>
          <w:lang w:bidi="fa-IR"/>
        </w:rPr>
        <w:t xml:space="preserve">میزان دارایی سکه </w:t>
      </w:r>
      <w:r>
        <w:rPr>
          <w:rFonts w:cs="B Mitra" w:hint="cs"/>
          <w:sz w:val="26"/>
          <w:szCs w:val="26"/>
          <w:rtl/>
          <w:lang w:bidi="fa-IR"/>
        </w:rPr>
        <w:t xml:space="preserve">که </w:t>
      </w:r>
      <w:r w:rsidRPr="00395779">
        <w:rPr>
          <w:rFonts w:cs="B Mitra"/>
          <w:sz w:val="26"/>
          <w:szCs w:val="26"/>
          <w:rtl/>
          <w:lang w:bidi="fa-IR"/>
        </w:rPr>
        <w:t xml:space="preserve">به </w:t>
      </w:r>
      <w:r w:rsidRPr="00395779">
        <w:rPr>
          <w:rFonts w:cs="B Mitra" w:hint="cs"/>
          <w:sz w:val="26"/>
          <w:szCs w:val="26"/>
          <w:rtl/>
          <w:lang w:bidi="fa-IR"/>
        </w:rPr>
        <w:t>ی</w:t>
      </w:r>
      <w:r w:rsidRPr="00395779">
        <w:rPr>
          <w:rFonts w:cs="B Mitra" w:hint="eastAsia"/>
          <w:sz w:val="26"/>
          <w:szCs w:val="26"/>
          <w:rtl/>
          <w:lang w:bidi="fa-IR"/>
        </w:rPr>
        <w:t>ک</w:t>
      </w:r>
      <w:r w:rsidRPr="00395779">
        <w:rPr>
          <w:rFonts w:cs="B Mitra"/>
          <w:sz w:val="26"/>
          <w:szCs w:val="26"/>
          <w:rtl/>
          <w:lang w:bidi="fa-IR"/>
        </w:rPr>
        <w:t xml:space="preserve"> کنش</w:t>
      </w:r>
      <w:r w:rsidR="0070041D">
        <w:rPr>
          <w:rStyle w:val="FootnoteReference"/>
          <w:rFonts w:cs="B Mitra"/>
          <w:sz w:val="26"/>
          <w:szCs w:val="26"/>
          <w:rtl/>
          <w:lang w:bidi="fa-IR"/>
        </w:rPr>
        <w:footnoteReference w:id="11"/>
      </w:r>
      <w:r w:rsidRPr="00395779">
        <w:rPr>
          <w:rFonts w:cs="B Mitra"/>
          <w:sz w:val="26"/>
          <w:szCs w:val="26"/>
          <w:rtl/>
          <w:lang w:bidi="fa-IR"/>
        </w:rPr>
        <w:t xml:space="preserve"> </w:t>
      </w:r>
      <w:r w:rsidR="00977006">
        <w:rPr>
          <w:rFonts w:cs="B Mitra" w:hint="cs"/>
          <w:sz w:val="26"/>
          <w:szCs w:val="26"/>
          <w:rtl/>
          <w:lang w:bidi="fa-IR"/>
        </w:rPr>
        <w:t xml:space="preserve">مانند </w:t>
      </w:r>
      <w:r w:rsidR="00F42BF9">
        <w:rPr>
          <w:rFonts w:cs="B Mitra" w:hint="cs"/>
          <w:sz w:val="26"/>
          <w:szCs w:val="26"/>
          <w:rtl/>
          <w:lang w:bidi="fa-IR"/>
        </w:rPr>
        <w:t>ورود به صفحه شروع بازی</w:t>
      </w:r>
      <w:r w:rsidR="00F34516">
        <w:rPr>
          <w:rFonts w:cs="B Mitra" w:hint="cs"/>
          <w:sz w:val="26"/>
          <w:szCs w:val="26"/>
          <w:rtl/>
          <w:lang w:bidi="fa-IR"/>
        </w:rPr>
        <w:t>،</w:t>
      </w:r>
      <w:r w:rsidR="00977006">
        <w:rPr>
          <w:rFonts w:cs="B Mitra" w:hint="cs"/>
          <w:sz w:val="26"/>
          <w:szCs w:val="26"/>
          <w:rtl/>
          <w:lang w:bidi="fa-IR"/>
        </w:rPr>
        <w:t xml:space="preserve"> </w:t>
      </w:r>
      <w:r>
        <w:rPr>
          <w:rFonts w:cs="B Mitra" w:hint="cs"/>
          <w:sz w:val="26"/>
          <w:szCs w:val="26"/>
          <w:rtl/>
          <w:lang w:bidi="fa-IR"/>
        </w:rPr>
        <w:t xml:space="preserve">مربوط </w:t>
      </w:r>
      <w:r w:rsidRPr="00395779">
        <w:rPr>
          <w:rFonts w:cs="B Mitra"/>
          <w:sz w:val="26"/>
          <w:szCs w:val="26"/>
          <w:rtl/>
          <w:lang w:bidi="fa-IR"/>
        </w:rPr>
        <w:t>م</w:t>
      </w:r>
      <w:r w:rsidRPr="00395779">
        <w:rPr>
          <w:rFonts w:cs="B Mitra" w:hint="cs"/>
          <w:sz w:val="26"/>
          <w:szCs w:val="26"/>
          <w:rtl/>
          <w:lang w:bidi="fa-IR"/>
        </w:rPr>
        <w:t>ی</w:t>
      </w:r>
      <w:r w:rsidR="002425B2">
        <w:rPr>
          <w:rFonts w:cs="B Mitra"/>
          <w:sz w:val="26"/>
          <w:szCs w:val="26"/>
          <w:rtl/>
          <w:lang w:bidi="fa-IR"/>
        </w:rPr>
        <w:softHyphen/>
      </w:r>
      <w:r w:rsidRPr="00395779">
        <w:rPr>
          <w:rFonts w:cs="B Mitra"/>
          <w:sz w:val="26"/>
          <w:szCs w:val="26"/>
          <w:rtl/>
          <w:lang w:bidi="fa-IR"/>
        </w:rPr>
        <w:t>باش</w:t>
      </w:r>
      <w:r w:rsidR="00F34516">
        <w:rPr>
          <w:rFonts w:cs="B Mitra" w:hint="cs"/>
          <w:sz w:val="26"/>
          <w:szCs w:val="26"/>
          <w:rtl/>
          <w:lang w:bidi="fa-IR"/>
        </w:rPr>
        <w:t>ن</w:t>
      </w:r>
      <w:r w:rsidRPr="00395779">
        <w:rPr>
          <w:rFonts w:cs="B Mitra"/>
          <w:sz w:val="26"/>
          <w:szCs w:val="26"/>
          <w:rtl/>
          <w:lang w:bidi="fa-IR"/>
        </w:rPr>
        <w:t>د</w:t>
      </w:r>
      <w:r>
        <w:rPr>
          <w:rFonts w:cs="B Mitra" w:hint="cs"/>
          <w:sz w:val="26"/>
          <w:szCs w:val="26"/>
          <w:rtl/>
          <w:lang w:bidi="fa-IR"/>
        </w:rPr>
        <w:t>.</w:t>
      </w:r>
    </w:p>
    <w:p w:rsidR="00801DB4" w:rsidRDefault="00801DB4" w:rsidP="00801DB4">
      <w:pPr>
        <w:bidi/>
        <w:spacing w:line="240" w:lineRule="auto"/>
        <w:jc w:val="both"/>
        <w:rPr>
          <w:rFonts w:cs="B Mitra"/>
          <w:sz w:val="26"/>
          <w:szCs w:val="26"/>
          <w:rtl/>
          <w:lang w:bidi="fa-IR"/>
        </w:rPr>
      </w:pPr>
      <w:r w:rsidRPr="00822813">
        <w:rPr>
          <w:rFonts w:asciiTheme="majorBidi" w:hAnsiTheme="majorBidi" w:cstheme="majorBidi"/>
          <w:sz w:val="20"/>
          <w:szCs w:val="20"/>
          <w:lang w:bidi="fa-IR"/>
        </w:rPr>
        <w:t>model</w:t>
      </w:r>
      <w:r w:rsidRPr="00822813">
        <w:rPr>
          <w:rFonts w:asciiTheme="majorBidi" w:hAnsiTheme="majorBidi" w:cstheme="majorBidi"/>
          <w:sz w:val="20"/>
          <w:szCs w:val="20"/>
          <w:rtl/>
          <w:lang w:bidi="fa-IR"/>
        </w:rPr>
        <w:t xml:space="preserve">: </w:t>
      </w:r>
      <w:r w:rsidRPr="00801DB4">
        <w:rPr>
          <w:rFonts w:cs="B Mitra"/>
          <w:sz w:val="26"/>
          <w:szCs w:val="26"/>
          <w:rtl/>
          <w:lang w:bidi="fa-IR"/>
        </w:rPr>
        <w:t>نوع دستگاه</w:t>
      </w:r>
      <w:r>
        <w:rPr>
          <w:rFonts w:cs="B Mitra" w:hint="cs"/>
          <w:sz w:val="26"/>
          <w:szCs w:val="26"/>
          <w:rtl/>
          <w:lang w:bidi="fa-IR"/>
        </w:rPr>
        <w:t xml:space="preserve"> و شرکت سازنده آن</w:t>
      </w:r>
      <w:r w:rsidRPr="00801DB4">
        <w:rPr>
          <w:rFonts w:cs="B Mitra"/>
          <w:sz w:val="26"/>
          <w:szCs w:val="26"/>
          <w:rtl/>
          <w:lang w:bidi="fa-IR"/>
        </w:rPr>
        <w:t xml:space="preserve"> را ب</w:t>
      </w:r>
      <w:r w:rsidRPr="00801DB4">
        <w:rPr>
          <w:rFonts w:cs="B Mitra" w:hint="cs"/>
          <w:sz w:val="26"/>
          <w:szCs w:val="26"/>
          <w:rtl/>
          <w:lang w:bidi="fa-IR"/>
        </w:rPr>
        <w:t>ی</w:t>
      </w:r>
      <w:r w:rsidRPr="00801DB4">
        <w:rPr>
          <w:rFonts w:cs="B Mitra" w:hint="eastAsia"/>
          <w:sz w:val="26"/>
          <w:szCs w:val="26"/>
          <w:rtl/>
          <w:lang w:bidi="fa-IR"/>
        </w:rPr>
        <w:t>ان</w:t>
      </w:r>
      <w:r w:rsidRPr="00801DB4">
        <w:rPr>
          <w:rFonts w:cs="B Mitra"/>
          <w:sz w:val="26"/>
          <w:szCs w:val="26"/>
          <w:rtl/>
          <w:lang w:bidi="fa-IR"/>
        </w:rPr>
        <w:t xml:space="preserve"> م</w:t>
      </w:r>
      <w:r w:rsidRPr="00801DB4">
        <w:rPr>
          <w:rFonts w:cs="B Mitra" w:hint="cs"/>
          <w:sz w:val="26"/>
          <w:szCs w:val="26"/>
          <w:rtl/>
          <w:lang w:bidi="fa-IR"/>
        </w:rPr>
        <w:t>ی</w:t>
      </w:r>
      <w:r w:rsidR="00C77C3D">
        <w:rPr>
          <w:rFonts w:cs="B Mitra"/>
          <w:sz w:val="26"/>
          <w:szCs w:val="26"/>
          <w:rtl/>
          <w:lang w:bidi="fa-IR"/>
        </w:rPr>
        <w:softHyphen/>
      </w:r>
      <w:r w:rsidRPr="00801DB4">
        <w:rPr>
          <w:rFonts w:cs="B Mitra"/>
          <w:sz w:val="26"/>
          <w:szCs w:val="26"/>
          <w:rtl/>
          <w:lang w:bidi="fa-IR"/>
        </w:rPr>
        <w:t>کند</w:t>
      </w:r>
      <w:r>
        <w:rPr>
          <w:rFonts w:cs="B Mitra" w:hint="cs"/>
          <w:sz w:val="26"/>
          <w:szCs w:val="26"/>
          <w:rtl/>
          <w:lang w:bidi="fa-IR"/>
        </w:rPr>
        <w:t>.</w:t>
      </w:r>
    </w:p>
    <w:p w:rsidR="00801DB4" w:rsidRDefault="00801DB4" w:rsidP="00801DB4">
      <w:pPr>
        <w:bidi/>
        <w:spacing w:line="240" w:lineRule="auto"/>
        <w:jc w:val="both"/>
        <w:rPr>
          <w:rFonts w:cs="B Mitra"/>
          <w:sz w:val="26"/>
          <w:szCs w:val="26"/>
          <w:rtl/>
          <w:lang w:bidi="fa-IR"/>
        </w:rPr>
      </w:pPr>
      <w:r w:rsidRPr="00822813">
        <w:rPr>
          <w:rFonts w:asciiTheme="majorBidi" w:hAnsiTheme="majorBidi" w:cstheme="majorBidi"/>
          <w:sz w:val="20"/>
          <w:szCs w:val="20"/>
          <w:lang w:bidi="fa-IR"/>
        </w:rPr>
        <w:t>:network</w:t>
      </w:r>
      <w:r w:rsidRPr="00822813">
        <w:rPr>
          <w:rFonts w:asciiTheme="majorBidi" w:hAnsiTheme="majorBidi" w:cstheme="majorBidi"/>
          <w:sz w:val="20"/>
          <w:szCs w:val="20"/>
          <w:rtl/>
          <w:lang w:bidi="fa-IR"/>
        </w:rPr>
        <w:t xml:space="preserve"> </w:t>
      </w:r>
      <w:r w:rsidRPr="00801DB4">
        <w:rPr>
          <w:rFonts w:cs="B Mitra"/>
          <w:sz w:val="26"/>
          <w:szCs w:val="26"/>
          <w:rtl/>
          <w:lang w:bidi="fa-IR"/>
        </w:rPr>
        <w:t>نوع شبکه</w:t>
      </w:r>
      <w:r w:rsidR="00C77C3D">
        <w:rPr>
          <w:rFonts w:cs="B Mitra"/>
          <w:sz w:val="26"/>
          <w:szCs w:val="26"/>
          <w:rtl/>
          <w:lang w:bidi="fa-IR"/>
        </w:rPr>
        <w:softHyphen/>
      </w:r>
      <w:r>
        <w:rPr>
          <w:rFonts w:cs="B Mitra" w:hint="cs"/>
          <w:sz w:val="26"/>
          <w:szCs w:val="26"/>
          <w:rtl/>
          <w:lang w:bidi="fa-IR"/>
        </w:rPr>
        <w:t>ای</w:t>
      </w:r>
      <w:r w:rsidRPr="00801DB4">
        <w:rPr>
          <w:rFonts w:cs="B Mitra"/>
          <w:sz w:val="26"/>
          <w:szCs w:val="26"/>
          <w:rtl/>
          <w:lang w:bidi="fa-IR"/>
        </w:rPr>
        <w:t xml:space="preserve"> که کاربر از طر</w:t>
      </w:r>
      <w:r w:rsidRPr="00801DB4">
        <w:rPr>
          <w:rFonts w:cs="B Mitra" w:hint="cs"/>
          <w:sz w:val="26"/>
          <w:szCs w:val="26"/>
          <w:rtl/>
          <w:lang w:bidi="fa-IR"/>
        </w:rPr>
        <w:t>ی</w:t>
      </w:r>
      <w:r w:rsidRPr="00801DB4">
        <w:rPr>
          <w:rFonts w:cs="B Mitra" w:hint="eastAsia"/>
          <w:sz w:val="26"/>
          <w:szCs w:val="26"/>
          <w:rtl/>
          <w:lang w:bidi="fa-IR"/>
        </w:rPr>
        <w:t>ق</w:t>
      </w:r>
      <w:r w:rsidRPr="00801DB4">
        <w:rPr>
          <w:rFonts w:cs="B Mitra"/>
          <w:sz w:val="26"/>
          <w:szCs w:val="26"/>
          <w:rtl/>
          <w:lang w:bidi="fa-IR"/>
        </w:rPr>
        <w:t xml:space="preserve"> آن به ا</w:t>
      </w:r>
      <w:r w:rsidRPr="00801DB4">
        <w:rPr>
          <w:rFonts w:cs="B Mitra" w:hint="cs"/>
          <w:sz w:val="26"/>
          <w:szCs w:val="26"/>
          <w:rtl/>
          <w:lang w:bidi="fa-IR"/>
        </w:rPr>
        <w:t>ی</w:t>
      </w:r>
      <w:r w:rsidRPr="00801DB4">
        <w:rPr>
          <w:rFonts w:cs="B Mitra" w:hint="eastAsia"/>
          <w:sz w:val="26"/>
          <w:szCs w:val="26"/>
          <w:rtl/>
          <w:lang w:bidi="fa-IR"/>
        </w:rPr>
        <w:t>نترنت</w:t>
      </w:r>
      <w:r w:rsidRPr="00801DB4">
        <w:rPr>
          <w:rFonts w:cs="B Mitra"/>
          <w:sz w:val="26"/>
          <w:szCs w:val="26"/>
          <w:rtl/>
          <w:lang w:bidi="fa-IR"/>
        </w:rPr>
        <w:t xml:space="preserve"> متصل شده اس</w:t>
      </w:r>
      <w:r>
        <w:rPr>
          <w:rFonts w:cs="B Mitra" w:hint="cs"/>
          <w:sz w:val="26"/>
          <w:szCs w:val="26"/>
          <w:rtl/>
          <w:lang w:bidi="fa-IR"/>
        </w:rPr>
        <w:t>ت</w:t>
      </w:r>
      <w:r>
        <w:rPr>
          <w:rFonts w:cs="B Mitra"/>
          <w:sz w:val="26"/>
          <w:szCs w:val="26"/>
          <w:lang w:bidi="fa-IR"/>
        </w:rPr>
        <w:t>.</w:t>
      </w:r>
    </w:p>
    <w:p w:rsidR="00801DB4" w:rsidRDefault="00801DB4" w:rsidP="00801DB4">
      <w:pPr>
        <w:bidi/>
        <w:spacing w:line="240" w:lineRule="auto"/>
        <w:jc w:val="both"/>
        <w:rPr>
          <w:rFonts w:cs="B Mitra"/>
          <w:sz w:val="26"/>
          <w:szCs w:val="26"/>
          <w:rtl/>
          <w:lang w:bidi="fa-IR"/>
        </w:rPr>
      </w:pPr>
      <w:r w:rsidRPr="00822813">
        <w:rPr>
          <w:rFonts w:asciiTheme="majorBidi" w:hAnsiTheme="majorBidi" w:cstheme="majorBidi"/>
          <w:sz w:val="20"/>
          <w:szCs w:val="20"/>
          <w:lang w:bidi="fa-IR"/>
        </w:rPr>
        <w:t>:size</w:t>
      </w:r>
      <w:r w:rsidRPr="00801DB4">
        <w:rPr>
          <w:rFonts w:cs="B Mitra"/>
          <w:sz w:val="26"/>
          <w:szCs w:val="26"/>
          <w:rtl/>
          <w:lang w:bidi="fa-IR"/>
        </w:rPr>
        <w:t xml:space="preserve"> ب</w:t>
      </w:r>
      <w:r w:rsidRPr="00801DB4">
        <w:rPr>
          <w:rFonts w:cs="B Mitra" w:hint="cs"/>
          <w:sz w:val="26"/>
          <w:szCs w:val="26"/>
          <w:rtl/>
          <w:lang w:bidi="fa-IR"/>
        </w:rPr>
        <w:t>ی</w:t>
      </w:r>
      <w:r w:rsidRPr="00801DB4">
        <w:rPr>
          <w:rFonts w:cs="B Mitra" w:hint="eastAsia"/>
          <w:sz w:val="26"/>
          <w:szCs w:val="26"/>
          <w:rtl/>
          <w:lang w:bidi="fa-IR"/>
        </w:rPr>
        <w:t>انگر</w:t>
      </w:r>
      <w:r w:rsidRPr="00801DB4">
        <w:rPr>
          <w:rFonts w:cs="B Mitra"/>
          <w:sz w:val="26"/>
          <w:szCs w:val="26"/>
          <w:rtl/>
          <w:lang w:bidi="fa-IR"/>
        </w:rPr>
        <w:t xml:space="preserve"> اندازه صفحه نما</w:t>
      </w:r>
      <w:r w:rsidRPr="00801DB4">
        <w:rPr>
          <w:rFonts w:cs="B Mitra" w:hint="cs"/>
          <w:sz w:val="26"/>
          <w:szCs w:val="26"/>
          <w:rtl/>
          <w:lang w:bidi="fa-IR"/>
        </w:rPr>
        <w:t>ی</w:t>
      </w:r>
      <w:r w:rsidRPr="00801DB4">
        <w:rPr>
          <w:rFonts w:cs="B Mitra" w:hint="eastAsia"/>
          <w:sz w:val="26"/>
          <w:szCs w:val="26"/>
          <w:rtl/>
          <w:lang w:bidi="fa-IR"/>
        </w:rPr>
        <w:t>ش</w:t>
      </w:r>
      <w:r w:rsidRPr="00801DB4">
        <w:rPr>
          <w:rFonts w:cs="B Mitra"/>
          <w:sz w:val="26"/>
          <w:szCs w:val="26"/>
          <w:rtl/>
          <w:lang w:bidi="fa-IR"/>
        </w:rPr>
        <w:t xml:space="preserve"> کاربر</w:t>
      </w:r>
      <w:r w:rsidR="000046B6">
        <w:rPr>
          <w:rFonts w:cs="B Mitra" w:hint="cs"/>
          <w:sz w:val="26"/>
          <w:szCs w:val="26"/>
          <w:rtl/>
          <w:lang w:bidi="fa-IR"/>
        </w:rPr>
        <w:t xml:space="preserve"> است</w:t>
      </w:r>
      <w:r>
        <w:rPr>
          <w:rFonts w:cs="B Mitra" w:hint="cs"/>
          <w:sz w:val="26"/>
          <w:szCs w:val="26"/>
          <w:rtl/>
          <w:lang w:bidi="fa-IR"/>
        </w:rPr>
        <w:t>.</w:t>
      </w:r>
    </w:p>
    <w:p w:rsidR="001843E3" w:rsidRDefault="00801DB4" w:rsidP="001843E3">
      <w:pPr>
        <w:bidi/>
        <w:spacing w:line="240" w:lineRule="auto"/>
        <w:jc w:val="both"/>
        <w:rPr>
          <w:rFonts w:cs="B Mitra"/>
          <w:sz w:val="26"/>
          <w:szCs w:val="26"/>
          <w:rtl/>
          <w:lang w:bidi="fa-IR"/>
        </w:rPr>
      </w:pPr>
      <w:r w:rsidRPr="00822813">
        <w:rPr>
          <w:rFonts w:asciiTheme="majorBidi" w:hAnsiTheme="majorBidi" w:cstheme="majorBidi"/>
          <w:sz w:val="20"/>
          <w:szCs w:val="20"/>
          <w:lang w:bidi="fa-IR"/>
        </w:rPr>
        <w:t>sdk</w:t>
      </w:r>
      <w:r w:rsidRPr="00822813">
        <w:rPr>
          <w:rFonts w:asciiTheme="majorBidi" w:hAnsiTheme="majorBidi" w:cstheme="majorBidi"/>
          <w:sz w:val="20"/>
          <w:szCs w:val="20"/>
          <w:rtl/>
          <w:lang w:bidi="fa-IR"/>
        </w:rPr>
        <w:t xml:space="preserve">: </w:t>
      </w:r>
      <w:r w:rsidRPr="00801DB4">
        <w:rPr>
          <w:rFonts w:cs="B Mitra"/>
          <w:sz w:val="26"/>
          <w:szCs w:val="26"/>
          <w:rtl/>
          <w:lang w:bidi="fa-IR"/>
        </w:rPr>
        <w:t>نسخه اندرو</w:t>
      </w:r>
      <w:r w:rsidRPr="00801DB4">
        <w:rPr>
          <w:rFonts w:cs="B Mitra" w:hint="cs"/>
          <w:sz w:val="26"/>
          <w:szCs w:val="26"/>
          <w:rtl/>
          <w:lang w:bidi="fa-IR"/>
        </w:rPr>
        <w:t>ی</w:t>
      </w:r>
      <w:r w:rsidRPr="00801DB4">
        <w:rPr>
          <w:rFonts w:cs="B Mitra" w:hint="eastAsia"/>
          <w:sz w:val="26"/>
          <w:szCs w:val="26"/>
          <w:rtl/>
          <w:lang w:bidi="fa-IR"/>
        </w:rPr>
        <w:t>د</w:t>
      </w:r>
      <w:r w:rsidRPr="00801DB4">
        <w:rPr>
          <w:rFonts w:cs="B Mitra"/>
          <w:sz w:val="26"/>
          <w:szCs w:val="26"/>
          <w:rtl/>
          <w:lang w:bidi="fa-IR"/>
        </w:rPr>
        <w:t xml:space="preserve"> کاربر که باز</w:t>
      </w:r>
      <w:r w:rsidRPr="00801DB4">
        <w:rPr>
          <w:rFonts w:cs="B Mitra" w:hint="cs"/>
          <w:sz w:val="26"/>
          <w:szCs w:val="26"/>
          <w:rtl/>
          <w:lang w:bidi="fa-IR"/>
        </w:rPr>
        <w:t>ی</w:t>
      </w:r>
      <w:r w:rsidRPr="00801DB4">
        <w:rPr>
          <w:rFonts w:cs="B Mitra"/>
          <w:sz w:val="26"/>
          <w:szCs w:val="26"/>
          <w:rtl/>
          <w:lang w:bidi="fa-IR"/>
        </w:rPr>
        <w:t xml:space="preserve"> بر رو</w:t>
      </w:r>
      <w:r w:rsidRPr="00801DB4">
        <w:rPr>
          <w:rFonts w:cs="B Mitra" w:hint="cs"/>
          <w:sz w:val="26"/>
          <w:szCs w:val="26"/>
          <w:rtl/>
          <w:lang w:bidi="fa-IR"/>
        </w:rPr>
        <w:t>ی</w:t>
      </w:r>
      <w:r w:rsidRPr="00801DB4">
        <w:rPr>
          <w:rFonts w:cs="B Mitra"/>
          <w:sz w:val="26"/>
          <w:szCs w:val="26"/>
          <w:rtl/>
          <w:lang w:bidi="fa-IR"/>
        </w:rPr>
        <w:t xml:space="preserve"> آن در</w:t>
      </w:r>
      <w:r w:rsidR="00C77C3D">
        <w:rPr>
          <w:rFonts w:cs="B Mitra" w:hint="cs"/>
          <w:sz w:val="26"/>
          <w:szCs w:val="26"/>
          <w:rtl/>
          <w:lang w:bidi="fa-IR"/>
        </w:rPr>
        <w:t xml:space="preserve"> </w:t>
      </w:r>
      <w:r w:rsidRPr="00801DB4">
        <w:rPr>
          <w:rFonts w:cs="B Mitra"/>
          <w:sz w:val="26"/>
          <w:szCs w:val="26"/>
          <w:rtl/>
          <w:lang w:bidi="fa-IR"/>
        </w:rPr>
        <w:t>حال اجراست</w:t>
      </w:r>
      <w:r>
        <w:rPr>
          <w:rFonts w:cs="B Mitra"/>
          <w:sz w:val="26"/>
          <w:szCs w:val="26"/>
          <w:lang w:bidi="fa-IR"/>
        </w:rPr>
        <w:t>.</w:t>
      </w:r>
    </w:p>
    <w:p w:rsidR="00C079B6" w:rsidRDefault="00C079B6" w:rsidP="00C079B6">
      <w:pPr>
        <w:bidi/>
        <w:spacing w:line="240" w:lineRule="auto"/>
        <w:jc w:val="both"/>
        <w:rPr>
          <w:rFonts w:cs="B Mitra"/>
          <w:sz w:val="26"/>
          <w:szCs w:val="26"/>
          <w:lang w:bidi="fa-IR"/>
        </w:rPr>
      </w:pPr>
      <w:r w:rsidRPr="00822813">
        <w:rPr>
          <w:rFonts w:asciiTheme="majorBidi" w:hAnsiTheme="majorBidi" w:cstheme="majorBidi"/>
          <w:sz w:val="20"/>
          <w:szCs w:val="20"/>
          <w:lang w:bidi="fa-IR"/>
        </w:rPr>
        <w:t>time</w:t>
      </w:r>
      <w:r w:rsidRPr="00822813">
        <w:rPr>
          <w:rFonts w:asciiTheme="majorBidi" w:hAnsiTheme="majorBidi" w:cstheme="majorBidi"/>
          <w:sz w:val="20"/>
          <w:szCs w:val="20"/>
          <w:rtl/>
          <w:lang w:bidi="fa-IR"/>
        </w:rPr>
        <w:t xml:space="preserve">: </w:t>
      </w:r>
      <w:r w:rsidRPr="00C079B6">
        <w:rPr>
          <w:rFonts w:cs="B Mitra"/>
          <w:sz w:val="26"/>
          <w:szCs w:val="26"/>
          <w:rtl/>
          <w:lang w:bidi="fa-IR"/>
        </w:rPr>
        <w:t xml:space="preserve">زمان </w:t>
      </w:r>
      <w:r w:rsidR="003F4C18">
        <w:rPr>
          <w:rFonts w:cs="B Mitra" w:hint="cs"/>
          <w:sz w:val="26"/>
          <w:szCs w:val="26"/>
          <w:rtl/>
          <w:lang w:bidi="fa-IR"/>
        </w:rPr>
        <w:t xml:space="preserve">رخدادن رویداد </w:t>
      </w:r>
      <w:r w:rsidRPr="00C079B6">
        <w:rPr>
          <w:rFonts w:cs="B Mitra"/>
          <w:sz w:val="26"/>
          <w:szCs w:val="26"/>
          <w:rtl/>
          <w:lang w:bidi="fa-IR"/>
        </w:rPr>
        <w:t>بر حسب م</w:t>
      </w:r>
      <w:r w:rsidRPr="00C079B6">
        <w:rPr>
          <w:rFonts w:cs="B Mitra" w:hint="cs"/>
          <w:sz w:val="26"/>
          <w:szCs w:val="26"/>
          <w:rtl/>
          <w:lang w:bidi="fa-IR"/>
        </w:rPr>
        <w:t>ی</w:t>
      </w:r>
      <w:r w:rsidRPr="00C079B6">
        <w:rPr>
          <w:rFonts w:cs="B Mitra" w:hint="eastAsia"/>
          <w:sz w:val="26"/>
          <w:szCs w:val="26"/>
          <w:rtl/>
          <w:lang w:bidi="fa-IR"/>
        </w:rPr>
        <w:t>ل</w:t>
      </w:r>
      <w:r w:rsidRPr="00C079B6">
        <w:rPr>
          <w:rFonts w:cs="B Mitra" w:hint="cs"/>
          <w:sz w:val="26"/>
          <w:szCs w:val="26"/>
          <w:rtl/>
          <w:lang w:bidi="fa-IR"/>
        </w:rPr>
        <w:t>ی</w:t>
      </w:r>
      <w:r w:rsidR="00C77C3D">
        <w:rPr>
          <w:rFonts w:cs="B Mitra"/>
          <w:sz w:val="26"/>
          <w:szCs w:val="26"/>
          <w:rtl/>
          <w:lang w:bidi="fa-IR"/>
        </w:rPr>
        <w:softHyphen/>
      </w:r>
      <w:r w:rsidRPr="00C079B6">
        <w:rPr>
          <w:rFonts w:cs="B Mitra"/>
          <w:sz w:val="26"/>
          <w:szCs w:val="26"/>
          <w:rtl/>
          <w:lang w:bidi="fa-IR"/>
        </w:rPr>
        <w:t>ثان</w:t>
      </w:r>
      <w:r w:rsidRPr="00C079B6">
        <w:rPr>
          <w:rFonts w:cs="B Mitra" w:hint="cs"/>
          <w:sz w:val="26"/>
          <w:szCs w:val="26"/>
          <w:rtl/>
          <w:lang w:bidi="fa-IR"/>
        </w:rPr>
        <w:t>ی</w:t>
      </w:r>
      <w:r w:rsidRPr="00C079B6">
        <w:rPr>
          <w:rFonts w:cs="B Mitra" w:hint="eastAsia"/>
          <w:sz w:val="26"/>
          <w:szCs w:val="26"/>
          <w:rtl/>
          <w:lang w:bidi="fa-IR"/>
        </w:rPr>
        <w:t>ه</w:t>
      </w:r>
      <w:r w:rsidRPr="00C079B6">
        <w:rPr>
          <w:rFonts w:cs="B Mitra"/>
          <w:sz w:val="26"/>
          <w:szCs w:val="26"/>
          <w:rtl/>
          <w:lang w:bidi="fa-IR"/>
        </w:rPr>
        <w:t xml:space="preserve"> در گوش</w:t>
      </w:r>
      <w:r w:rsidRPr="00C079B6">
        <w:rPr>
          <w:rFonts w:cs="B Mitra" w:hint="cs"/>
          <w:sz w:val="26"/>
          <w:szCs w:val="26"/>
          <w:rtl/>
          <w:lang w:bidi="fa-IR"/>
        </w:rPr>
        <w:t>ی</w:t>
      </w:r>
      <w:r w:rsidRPr="00C079B6">
        <w:rPr>
          <w:rFonts w:cs="B Mitra"/>
          <w:sz w:val="26"/>
          <w:szCs w:val="26"/>
          <w:rtl/>
          <w:lang w:bidi="fa-IR"/>
        </w:rPr>
        <w:t xml:space="preserve"> کاربر است</w:t>
      </w:r>
      <w:r>
        <w:rPr>
          <w:rFonts w:cs="B Mitra" w:hint="cs"/>
          <w:sz w:val="26"/>
          <w:szCs w:val="26"/>
          <w:rtl/>
          <w:lang w:bidi="fa-IR"/>
        </w:rPr>
        <w:t>.</w:t>
      </w:r>
    </w:p>
    <w:p w:rsidR="009C41F8" w:rsidRPr="001A3733" w:rsidRDefault="000A3F30" w:rsidP="009C41F8">
      <w:pPr>
        <w:bidi/>
        <w:spacing w:line="240" w:lineRule="auto"/>
        <w:jc w:val="both"/>
        <w:rPr>
          <w:rFonts w:cs="B Mitra"/>
          <w:sz w:val="24"/>
          <w:szCs w:val="24"/>
          <w:rtl/>
          <w:lang w:bidi="fa-IR"/>
        </w:rPr>
      </w:pPr>
      <w:r w:rsidRPr="00CE3034">
        <w:rPr>
          <w:rFonts w:cs="B Mitra"/>
          <w:noProof/>
          <w:sz w:val="26"/>
          <w:szCs w:val="26"/>
        </w:rPr>
        <w:lastRenderedPageBreak/>
        <mc:AlternateContent>
          <mc:Choice Requires="wps">
            <w:drawing>
              <wp:anchor distT="45720" distB="45720" distL="114300" distR="114300" simplePos="0" relativeHeight="251742208" behindDoc="0" locked="0" layoutInCell="1" allowOverlap="1" wp14:anchorId="140DF66E" wp14:editId="76B38E8F">
                <wp:simplePos x="0" y="0"/>
                <wp:positionH relativeFrom="margin">
                  <wp:posOffset>1129030</wp:posOffset>
                </wp:positionH>
                <wp:positionV relativeFrom="paragraph">
                  <wp:posOffset>-17780</wp:posOffset>
                </wp:positionV>
                <wp:extent cx="3686175" cy="352425"/>
                <wp:effectExtent l="0" t="0" r="0" b="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352425"/>
                        </a:xfrm>
                        <a:prstGeom prst="rect">
                          <a:avLst/>
                        </a:prstGeom>
                        <a:noFill/>
                        <a:ln w="9525">
                          <a:noFill/>
                          <a:miter lim="800000"/>
                          <a:headEnd/>
                          <a:tailEnd/>
                        </a:ln>
                      </wps:spPr>
                      <wps:txbx>
                        <w:txbxContent>
                          <w:p w:rsidR="009C7B16" w:rsidRPr="002C64E1" w:rsidRDefault="009C7B16" w:rsidP="00655BDE">
                            <w:pPr>
                              <w:bidi/>
                              <w:jc w:val="center"/>
                              <w:rPr>
                                <w:rFonts w:cs="B Zar"/>
                                <w:b/>
                                <w:bCs/>
                                <w:sz w:val="18"/>
                                <w:szCs w:val="18"/>
                                <w:lang w:bidi="fa-IR"/>
                              </w:rPr>
                            </w:pPr>
                            <w:r w:rsidRPr="002C64E1">
                              <w:rPr>
                                <w:rFonts w:cs="B Zar" w:hint="cs"/>
                                <w:b/>
                                <w:bCs/>
                                <w:sz w:val="18"/>
                                <w:szCs w:val="18"/>
                                <w:rtl/>
                                <w:lang w:bidi="fa-IR"/>
                              </w:rPr>
                              <w:t>جدول1- ساختار یک رویداد نمونه ار رفتار کاربر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0DF66E" id="_x0000_t202" coordsize="21600,21600" o:spt="202" path="m,l,21600r21600,l21600,xe">
                <v:stroke joinstyle="miter"/>
                <v:path gradientshapeok="t" o:connecttype="rect"/>
              </v:shapetype>
              <v:shape id="Text Box 59" o:spid="_x0000_s1026" type="#_x0000_t202" style="position:absolute;left:0;text-align:left;margin-left:88.9pt;margin-top:-1.4pt;width:290.25pt;height:27.75pt;z-index:2517422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" filled="f" stroked="f">
                <v:textbox>
                  <w:txbxContent>
                    <w:p w:rsidR="009C7B16" w:rsidRPr="002C64E1" w:rsidRDefault="009C7B16" w:rsidP="00655BDE">
                      <w:pPr>
                        <w:bidi/>
                        <w:jc w:val="center"/>
                        <w:rPr>
                          <w:rFonts w:cs="B Zar"/>
                          <w:b/>
                          <w:bCs/>
                          <w:sz w:val="18"/>
                          <w:szCs w:val="18"/>
                          <w:lang w:bidi="fa-IR"/>
                        </w:rPr>
                      </w:pPr>
                      <w:r w:rsidRPr="002C64E1">
                        <w:rPr>
                          <w:rFonts w:cs="B Zar" w:hint="cs"/>
                          <w:b/>
                          <w:bCs/>
                          <w:sz w:val="18"/>
                          <w:szCs w:val="18"/>
                          <w:rtl/>
                          <w:lang w:bidi="fa-IR"/>
                        </w:rPr>
                        <w:t>جدول1- ساختار یک رویداد نمونه ار رفتار کاربر</w:t>
                      </w:r>
                    </w:p>
                  </w:txbxContent>
                </v:textbox>
                <w10:wrap anchorx="margin"/>
              </v:shape>
            </w:pict>
          </mc:Fallback>
        </mc:AlternateContent>
      </w:r>
    </w:p>
    <w:tbl>
      <w:tblPr>
        <w:tblStyle w:val="TableGrid"/>
        <w:bidiVisual/>
        <w:tblW w:w="9362" w:type="dxa"/>
        <w:tblLook w:val="04A0" w:firstRow="1" w:lastRow="0" w:firstColumn="1" w:lastColumn="0" w:noHBand="0" w:noVBand="1"/>
      </w:tblPr>
      <w:tblGrid>
        <w:gridCol w:w="1263"/>
        <w:gridCol w:w="564"/>
        <w:gridCol w:w="1016"/>
        <w:gridCol w:w="1055"/>
        <w:gridCol w:w="854"/>
        <w:gridCol w:w="936"/>
        <w:gridCol w:w="840"/>
        <w:gridCol w:w="1063"/>
        <w:gridCol w:w="952"/>
        <w:gridCol w:w="819"/>
      </w:tblGrid>
      <w:tr w:rsidR="00BB6A29" w:rsidRPr="00733F1B" w:rsidTr="009C41F8">
        <w:trPr>
          <w:trHeight w:val="464"/>
        </w:trPr>
        <w:tc>
          <w:tcPr>
            <w:tcW w:w="1302" w:type="dxa"/>
            <w:vAlign w:val="center"/>
          </w:tcPr>
          <w:p w:rsidR="00B34B66" w:rsidRPr="00733F1B" w:rsidRDefault="00B34B6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time</w:t>
            </w:r>
          </w:p>
        </w:tc>
        <w:tc>
          <w:tcPr>
            <w:tcW w:w="582" w:type="dxa"/>
            <w:vAlign w:val="center"/>
          </w:tcPr>
          <w:p w:rsidR="00B34B66" w:rsidRPr="00733F1B" w:rsidRDefault="00B34B6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sdk</w:t>
            </w:r>
          </w:p>
        </w:tc>
        <w:tc>
          <w:tcPr>
            <w:tcW w:w="708" w:type="dxa"/>
            <w:vAlign w:val="center"/>
          </w:tcPr>
          <w:p w:rsidR="00B34B66" w:rsidRPr="00733F1B" w:rsidRDefault="00B34B6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size</w:t>
            </w:r>
          </w:p>
        </w:tc>
        <w:tc>
          <w:tcPr>
            <w:tcW w:w="1103" w:type="dxa"/>
            <w:vAlign w:val="center"/>
          </w:tcPr>
          <w:p w:rsidR="00B34B66" w:rsidRPr="00733F1B" w:rsidRDefault="00B34B6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network</w:t>
            </w:r>
          </w:p>
        </w:tc>
        <w:tc>
          <w:tcPr>
            <w:tcW w:w="890" w:type="dxa"/>
            <w:vAlign w:val="center"/>
          </w:tcPr>
          <w:p w:rsidR="00B34B66" w:rsidRPr="00733F1B" w:rsidRDefault="00B34B6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model</w:t>
            </w:r>
          </w:p>
        </w:tc>
        <w:tc>
          <w:tcPr>
            <w:tcW w:w="989" w:type="dxa"/>
            <w:vAlign w:val="center"/>
          </w:tcPr>
          <w:p w:rsidR="00B34B66" w:rsidRPr="00733F1B" w:rsidRDefault="00B34B6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data</w:t>
            </w:r>
          </w:p>
        </w:tc>
        <w:tc>
          <w:tcPr>
            <w:tcW w:w="876" w:type="dxa"/>
            <w:vAlign w:val="center"/>
          </w:tcPr>
          <w:p w:rsidR="00B34B66" w:rsidRPr="00733F1B" w:rsidRDefault="00B34B6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action</w:t>
            </w:r>
          </w:p>
        </w:tc>
        <w:tc>
          <w:tcPr>
            <w:tcW w:w="1081" w:type="dxa"/>
            <w:vAlign w:val="center"/>
          </w:tcPr>
          <w:p w:rsidR="00B34B66" w:rsidRPr="00733F1B" w:rsidRDefault="00B34B6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page</w:t>
            </w:r>
          </w:p>
        </w:tc>
        <w:tc>
          <w:tcPr>
            <w:tcW w:w="991" w:type="dxa"/>
            <w:vAlign w:val="center"/>
          </w:tcPr>
          <w:p w:rsidR="00B34B66" w:rsidRPr="00733F1B" w:rsidRDefault="00B34B6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version</w:t>
            </w:r>
          </w:p>
        </w:tc>
        <w:tc>
          <w:tcPr>
            <w:tcW w:w="840" w:type="dxa"/>
            <w:vAlign w:val="center"/>
          </w:tcPr>
          <w:p w:rsidR="00B34B66" w:rsidRPr="00733F1B" w:rsidRDefault="009C41F8" w:rsidP="00B34B66">
            <w:pPr>
              <w:bidi/>
              <w:jc w:val="center"/>
              <w:rPr>
                <w:rFonts w:asciiTheme="majorBidi" w:hAnsiTheme="majorBidi" w:cstheme="majorBidi"/>
                <w:sz w:val="20"/>
                <w:szCs w:val="20"/>
                <w:lang w:bidi="fa-IR"/>
              </w:rPr>
            </w:pPr>
            <w:r w:rsidRPr="00733F1B">
              <w:rPr>
                <w:rFonts w:asciiTheme="majorBidi" w:hAnsiTheme="majorBidi" w:cstheme="majorBidi"/>
                <w:sz w:val="20"/>
                <w:szCs w:val="20"/>
                <w:lang w:bidi="fa-IR"/>
              </w:rPr>
              <w:t>device</w:t>
            </w:r>
          </w:p>
        </w:tc>
      </w:tr>
      <w:tr w:rsidR="00BB6A29" w:rsidRPr="00733F1B" w:rsidTr="009C41F8">
        <w:trPr>
          <w:trHeight w:val="508"/>
        </w:trPr>
        <w:tc>
          <w:tcPr>
            <w:tcW w:w="1302" w:type="dxa"/>
            <w:vAlign w:val="center"/>
          </w:tcPr>
          <w:p w:rsidR="00B34B66" w:rsidRPr="00733F1B" w:rsidRDefault="00C4271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214514521</w:t>
            </w:r>
          </w:p>
        </w:tc>
        <w:tc>
          <w:tcPr>
            <w:tcW w:w="582" w:type="dxa"/>
            <w:vAlign w:val="center"/>
          </w:tcPr>
          <w:p w:rsidR="00B34B66" w:rsidRPr="00733F1B" w:rsidRDefault="00C4271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22</w:t>
            </w:r>
          </w:p>
        </w:tc>
        <w:tc>
          <w:tcPr>
            <w:tcW w:w="708" w:type="dxa"/>
            <w:vAlign w:val="center"/>
          </w:tcPr>
          <w:p w:rsidR="00B34B66" w:rsidRPr="00733F1B" w:rsidRDefault="0040738E" w:rsidP="00B34B66">
            <w:pPr>
              <w:bidi/>
              <w:jc w:val="center"/>
              <w:rPr>
                <w:rFonts w:asciiTheme="majorBidi" w:hAnsiTheme="majorBidi" w:cstheme="majorBidi"/>
                <w:sz w:val="20"/>
                <w:szCs w:val="20"/>
                <w:rtl/>
                <w:lang w:bidi="fa-IR"/>
              </w:rPr>
            </w:pPr>
            <w:r>
              <w:rPr>
                <w:rFonts w:asciiTheme="majorBidi" w:hAnsiTheme="majorBidi" w:cstheme="majorBidi"/>
                <w:sz w:val="20"/>
                <w:szCs w:val="20"/>
                <w:lang w:bidi="fa-IR"/>
              </w:rPr>
              <w:t>720*1280</w:t>
            </w:r>
          </w:p>
        </w:tc>
        <w:tc>
          <w:tcPr>
            <w:tcW w:w="1103" w:type="dxa"/>
            <w:vAlign w:val="center"/>
          </w:tcPr>
          <w:p w:rsidR="00B34B66" w:rsidRPr="00733F1B" w:rsidRDefault="00C4271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WIFI</w:t>
            </w:r>
          </w:p>
        </w:tc>
        <w:tc>
          <w:tcPr>
            <w:tcW w:w="890" w:type="dxa"/>
            <w:vAlign w:val="center"/>
          </w:tcPr>
          <w:p w:rsidR="00B34B66" w:rsidRPr="00733F1B" w:rsidRDefault="00C4271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Sony</w:t>
            </w:r>
          </w:p>
        </w:tc>
        <w:tc>
          <w:tcPr>
            <w:tcW w:w="989" w:type="dxa"/>
            <w:vAlign w:val="center"/>
          </w:tcPr>
          <w:p w:rsidR="00B34B66" w:rsidRPr="00733F1B" w:rsidRDefault="00C4271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{coins = 12}</w:t>
            </w:r>
          </w:p>
        </w:tc>
        <w:tc>
          <w:tcPr>
            <w:tcW w:w="876" w:type="dxa"/>
            <w:vAlign w:val="center"/>
          </w:tcPr>
          <w:p w:rsidR="00B34B66" w:rsidRPr="00733F1B" w:rsidRDefault="00C4271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shop</w:t>
            </w:r>
          </w:p>
        </w:tc>
        <w:tc>
          <w:tcPr>
            <w:tcW w:w="1081" w:type="dxa"/>
            <w:vAlign w:val="center"/>
          </w:tcPr>
          <w:p w:rsidR="00B34B66" w:rsidRPr="00733F1B" w:rsidRDefault="00C4271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EndLevel</w:t>
            </w:r>
          </w:p>
        </w:tc>
        <w:tc>
          <w:tcPr>
            <w:tcW w:w="991" w:type="dxa"/>
            <w:vAlign w:val="center"/>
          </w:tcPr>
          <w:p w:rsidR="00B34B66" w:rsidRPr="00733F1B" w:rsidRDefault="00C4271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3</w:t>
            </w:r>
          </w:p>
        </w:tc>
        <w:tc>
          <w:tcPr>
            <w:tcW w:w="840" w:type="dxa"/>
            <w:vAlign w:val="center"/>
          </w:tcPr>
          <w:p w:rsidR="00B34B66" w:rsidRPr="00733F1B" w:rsidRDefault="00B34B66" w:rsidP="00B34B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abcs</w:t>
            </w:r>
          </w:p>
        </w:tc>
      </w:tr>
    </w:tbl>
    <w:p w:rsidR="00580E2F" w:rsidRPr="00842A21" w:rsidRDefault="00580E2F" w:rsidP="009C41F8">
      <w:pPr>
        <w:bidi/>
        <w:spacing w:line="240" w:lineRule="auto"/>
        <w:jc w:val="both"/>
        <w:rPr>
          <w:rFonts w:cs="B Mitra"/>
          <w:sz w:val="6"/>
          <w:szCs w:val="6"/>
          <w:rtl/>
          <w:lang w:bidi="fa-IR"/>
        </w:rPr>
      </w:pPr>
    </w:p>
    <w:p w:rsidR="009C41F8" w:rsidRDefault="0073711D" w:rsidP="00580E2F">
      <w:pPr>
        <w:bidi/>
        <w:spacing w:line="240" w:lineRule="auto"/>
        <w:jc w:val="both"/>
        <w:rPr>
          <w:rFonts w:cs="B Mitra"/>
          <w:sz w:val="26"/>
          <w:szCs w:val="26"/>
          <w:rtl/>
          <w:lang w:bidi="fa-IR"/>
        </w:rPr>
      </w:pPr>
      <w:r w:rsidRPr="00CE3034">
        <w:rPr>
          <w:rFonts w:cs="B Mitra"/>
          <w:noProof/>
          <w:sz w:val="26"/>
          <w:szCs w:val="26"/>
        </w:rPr>
        <mc:AlternateContent>
          <mc:Choice Requires="wps">
            <w:drawing>
              <wp:anchor distT="45720" distB="45720" distL="114300" distR="114300" simplePos="0" relativeHeight="251744256" behindDoc="0" locked="0" layoutInCell="1" allowOverlap="1" wp14:anchorId="6618AF56" wp14:editId="5C0B5CE4">
                <wp:simplePos x="0" y="0"/>
                <wp:positionH relativeFrom="margin">
                  <wp:posOffset>561975</wp:posOffset>
                </wp:positionH>
                <wp:positionV relativeFrom="paragraph">
                  <wp:posOffset>1192530</wp:posOffset>
                </wp:positionV>
                <wp:extent cx="4819650" cy="352425"/>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0" cy="352425"/>
                        </a:xfrm>
                        <a:prstGeom prst="rect">
                          <a:avLst/>
                        </a:prstGeom>
                        <a:noFill/>
                        <a:ln w="9525">
                          <a:noFill/>
                          <a:miter lim="800000"/>
                          <a:headEnd/>
                          <a:tailEnd/>
                        </a:ln>
                      </wps:spPr>
                      <wps:txbx>
                        <w:txbxContent>
                          <w:p w:rsidR="009C7B16" w:rsidRPr="002C64E1" w:rsidRDefault="009C7B16" w:rsidP="001A3733">
                            <w:pPr>
                              <w:bidi/>
                              <w:jc w:val="center"/>
                              <w:rPr>
                                <w:rFonts w:cs="B Zar"/>
                                <w:b/>
                                <w:bCs/>
                                <w:sz w:val="18"/>
                                <w:szCs w:val="18"/>
                                <w:lang w:bidi="fa-IR"/>
                              </w:rPr>
                            </w:pPr>
                            <w:r w:rsidRPr="002C64E1">
                              <w:rPr>
                                <w:rFonts w:cs="B Zar" w:hint="cs"/>
                                <w:b/>
                                <w:bCs/>
                                <w:sz w:val="18"/>
                                <w:szCs w:val="18"/>
                                <w:rtl/>
                                <w:lang w:bidi="fa-IR"/>
                              </w:rPr>
                              <w:t>جدول2- خلاصه</w:t>
                            </w:r>
                            <w:r>
                              <w:rPr>
                                <w:rFonts w:cs="B Zar"/>
                                <w:b/>
                                <w:bCs/>
                                <w:sz w:val="18"/>
                                <w:szCs w:val="18"/>
                                <w:rtl/>
                                <w:lang w:bidi="fa-IR"/>
                              </w:rPr>
                              <w:softHyphen/>
                            </w:r>
                            <w:r w:rsidRPr="002C64E1">
                              <w:rPr>
                                <w:rFonts w:cs="B Zar" w:hint="cs"/>
                                <w:b/>
                                <w:bCs/>
                                <w:sz w:val="18"/>
                                <w:szCs w:val="18"/>
                                <w:rtl/>
                                <w:lang w:bidi="fa-IR"/>
                              </w:rPr>
                              <w:t>کردن چندین رویداد در قالب یک رویداد با حفظ داده</w:t>
                            </w:r>
                            <w:r>
                              <w:rPr>
                                <w:rFonts w:cs="B Zar"/>
                                <w:b/>
                                <w:bCs/>
                                <w:sz w:val="18"/>
                                <w:szCs w:val="18"/>
                                <w:rtl/>
                                <w:lang w:bidi="fa-IR"/>
                              </w:rPr>
                              <w:softHyphen/>
                            </w:r>
                            <w:r w:rsidRPr="002C64E1">
                              <w:rPr>
                                <w:rFonts w:cs="B Zar" w:hint="cs"/>
                                <w:b/>
                                <w:bCs/>
                                <w:sz w:val="18"/>
                                <w:szCs w:val="18"/>
                                <w:rtl/>
                                <w:lang w:bidi="fa-IR"/>
                              </w:rPr>
                              <w:t>های کم</w:t>
                            </w:r>
                            <w:r>
                              <w:rPr>
                                <w:rFonts w:cs="B Zar"/>
                                <w:b/>
                                <w:bCs/>
                                <w:sz w:val="18"/>
                                <w:szCs w:val="18"/>
                                <w:rtl/>
                                <w:lang w:bidi="fa-IR"/>
                              </w:rPr>
                              <w:softHyphen/>
                            </w:r>
                            <w:r w:rsidRPr="002C64E1">
                              <w:rPr>
                                <w:rFonts w:cs="B Zar" w:hint="cs"/>
                                <w:b/>
                                <w:bCs/>
                                <w:sz w:val="18"/>
                                <w:szCs w:val="18"/>
                                <w:rtl/>
                                <w:lang w:bidi="fa-IR"/>
                              </w:rPr>
                              <w:t>تغییر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18AF56" id="Text Box 60" o:spid="_x0000_s1027" type="#_x0000_t202" style="position:absolute;left:0;text-align:left;margin-left:44.25pt;margin-top:93.9pt;width:379.5pt;height:27.75pt;z-index:2517442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" filled="f" stroked="f">
                <v:textbox>
                  <w:txbxContent>
                    <w:p w:rsidR="009C7B16" w:rsidRPr="002C64E1" w:rsidRDefault="009C7B16" w:rsidP="001A3733">
                      <w:pPr>
                        <w:bidi/>
                        <w:jc w:val="center"/>
                        <w:rPr>
                          <w:rFonts w:cs="B Zar"/>
                          <w:b/>
                          <w:bCs/>
                          <w:sz w:val="18"/>
                          <w:szCs w:val="18"/>
                          <w:lang w:bidi="fa-IR"/>
                        </w:rPr>
                      </w:pPr>
                      <w:r w:rsidRPr="002C64E1">
                        <w:rPr>
                          <w:rFonts w:cs="B Zar" w:hint="cs"/>
                          <w:b/>
                          <w:bCs/>
                          <w:sz w:val="18"/>
                          <w:szCs w:val="18"/>
                          <w:rtl/>
                          <w:lang w:bidi="fa-IR"/>
                        </w:rPr>
                        <w:t>جدول2- خلاصه</w:t>
                      </w:r>
                      <w:r>
                        <w:rPr>
                          <w:rFonts w:cs="B Zar"/>
                          <w:b/>
                          <w:bCs/>
                          <w:sz w:val="18"/>
                          <w:szCs w:val="18"/>
                          <w:rtl/>
                          <w:lang w:bidi="fa-IR"/>
                        </w:rPr>
                        <w:softHyphen/>
                      </w:r>
                      <w:r w:rsidRPr="002C64E1">
                        <w:rPr>
                          <w:rFonts w:cs="B Zar" w:hint="cs"/>
                          <w:b/>
                          <w:bCs/>
                          <w:sz w:val="18"/>
                          <w:szCs w:val="18"/>
                          <w:rtl/>
                          <w:lang w:bidi="fa-IR"/>
                        </w:rPr>
                        <w:t>کردن چندین رویداد در قالب یک رویداد با حفظ داده</w:t>
                      </w:r>
                      <w:r>
                        <w:rPr>
                          <w:rFonts w:cs="B Zar"/>
                          <w:b/>
                          <w:bCs/>
                          <w:sz w:val="18"/>
                          <w:szCs w:val="18"/>
                          <w:rtl/>
                          <w:lang w:bidi="fa-IR"/>
                        </w:rPr>
                        <w:softHyphen/>
                      </w:r>
                      <w:r w:rsidRPr="002C64E1">
                        <w:rPr>
                          <w:rFonts w:cs="B Zar" w:hint="cs"/>
                          <w:b/>
                          <w:bCs/>
                          <w:sz w:val="18"/>
                          <w:szCs w:val="18"/>
                          <w:rtl/>
                          <w:lang w:bidi="fa-IR"/>
                        </w:rPr>
                        <w:t>های کم</w:t>
                      </w:r>
                      <w:r>
                        <w:rPr>
                          <w:rFonts w:cs="B Zar"/>
                          <w:b/>
                          <w:bCs/>
                          <w:sz w:val="18"/>
                          <w:szCs w:val="18"/>
                          <w:rtl/>
                          <w:lang w:bidi="fa-IR"/>
                        </w:rPr>
                        <w:softHyphen/>
                      </w:r>
                      <w:r w:rsidRPr="002C64E1">
                        <w:rPr>
                          <w:rFonts w:cs="B Zar" w:hint="cs"/>
                          <w:b/>
                          <w:bCs/>
                          <w:sz w:val="18"/>
                          <w:szCs w:val="18"/>
                          <w:rtl/>
                          <w:lang w:bidi="fa-IR"/>
                        </w:rPr>
                        <w:t>تغییر</w:t>
                      </w:r>
                    </w:p>
                  </w:txbxContent>
                </v:textbox>
                <w10:wrap anchorx="margin"/>
              </v:shape>
            </w:pict>
          </mc:Fallback>
        </mc:AlternateContent>
      </w:r>
      <w:r w:rsidR="004C5FCF">
        <w:rPr>
          <w:rFonts w:cs="B Mitra" w:hint="cs"/>
          <w:sz w:val="26"/>
          <w:szCs w:val="26"/>
          <w:rtl/>
          <w:lang w:bidi="fa-IR"/>
        </w:rPr>
        <w:t>به منظور کاهش حجم دیتای ارسالی جهت افزایش سرعت و همین</w:t>
      </w:r>
      <w:r w:rsidR="00C77C3D">
        <w:rPr>
          <w:rFonts w:cs="B Mitra"/>
          <w:sz w:val="26"/>
          <w:szCs w:val="26"/>
          <w:rtl/>
          <w:lang w:bidi="fa-IR"/>
        </w:rPr>
        <w:softHyphen/>
      </w:r>
      <w:r w:rsidR="004C5FCF">
        <w:rPr>
          <w:rFonts w:cs="B Mitra" w:hint="cs"/>
          <w:sz w:val="26"/>
          <w:szCs w:val="26"/>
          <w:rtl/>
          <w:lang w:bidi="fa-IR"/>
        </w:rPr>
        <w:t>طور کاهش فضای اشغال</w:t>
      </w:r>
      <w:r w:rsidR="00C77C3D">
        <w:rPr>
          <w:rFonts w:cs="B Mitra"/>
          <w:sz w:val="26"/>
          <w:szCs w:val="26"/>
          <w:rtl/>
          <w:lang w:bidi="fa-IR"/>
        </w:rPr>
        <w:softHyphen/>
      </w:r>
      <w:r w:rsidR="004C5FCF">
        <w:rPr>
          <w:rFonts w:cs="B Mitra" w:hint="cs"/>
          <w:sz w:val="26"/>
          <w:szCs w:val="26"/>
          <w:rtl/>
          <w:lang w:bidi="fa-IR"/>
        </w:rPr>
        <w:t>شده توسط داده</w:t>
      </w:r>
      <w:r w:rsidR="00C77C3D">
        <w:rPr>
          <w:rFonts w:cs="B Mitra"/>
          <w:sz w:val="26"/>
          <w:szCs w:val="26"/>
          <w:rtl/>
          <w:lang w:bidi="fa-IR"/>
        </w:rPr>
        <w:softHyphen/>
      </w:r>
      <w:r w:rsidR="004C5FCF">
        <w:rPr>
          <w:rFonts w:cs="B Mitra" w:hint="cs"/>
          <w:sz w:val="26"/>
          <w:szCs w:val="26"/>
          <w:rtl/>
          <w:lang w:bidi="fa-IR"/>
        </w:rPr>
        <w:t>ها</w:t>
      </w:r>
      <w:r w:rsidR="00043FE1">
        <w:rPr>
          <w:rFonts w:cs="B Mitra" w:hint="cs"/>
          <w:sz w:val="26"/>
          <w:szCs w:val="26"/>
          <w:rtl/>
          <w:lang w:bidi="fa-IR"/>
        </w:rPr>
        <w:t>،</w:t>
      </w:r>
      <w:r w:rsidR="002612F4">
        <w:rPr>
          <w:rFonts w:cs="B Mitra" w:hint="cs"/>
          <w:sz w:val="26"/>
          <w:szCs w:val="26"/>
          <w:rtl/>
          <w:lang w:bidi="fa-IR"/>
        </w:rPr>
        <w:t xml:space="preserve"> بهینه</w:t>
      </w:r>
      <w:r w:rsidR="00C77C3D">
        <w:rPr>
          <w:rFonts w:cs="B Mitra"/>
          <w:sz w:val="26"/>
          <w:szCs w:val="26"/>
          <w:rtl/>
          <w:lang w:bidi="fa-IR"/>
        </w:rPr>
        <w:softHyphen/>
      </w:r>
      <w:r w:rsidR="002612F4">
        <w:rPr>
          <w:rFonts w:cs="B Mitra" w:hint="cs"/>
          <w:sz w:val="26"/>
          <w:szCs w:val="26"/>
          <w:rtl/>
          <w:lang w:bidi="fa-IR"/>
        </w:rPr>
        <w:t>سازی صورت گرفته است.</w:t>
      </w:r>
      <w:r w:rsidR="004C5FCF">
        <w:rPr>
          <w:rFonts w:cs="B Mitra" w:hint="cs"/>
          <w:sz w:val="26"/>
          <w:szCs w:val="26"/>
          <w:rtl/>
          <w:lang w:bidi="fa-IR"/>
        </w:rPr>
        <w:t xml:space="preserve"> با توجه به </w:t>
      </w:r>
      <w:r w:rsidR="002612F4">
        <w:rPr>
          <w:rFonts w:cs="B Mitra" w:hint="cs"/>
          <w:sz w:val="26"/>
          <w:szCs w:val="26"/>
          <w:rtl/>
          <w:lang w:bidi="fa-IR"/>
        </w:rPr>
        <w:t xml:space="preserve">این که بیشتر تغییرات در </w:t>
      </w:r>
      <w:r w:rsidR="00043FE1">
        <w:rPr>
          <w:rFonts w:cs="B Mitra" w:hint="cs"/>
          <w:sz w:val="26"/>
          <w:szCs w:val="26"/>
          <w:rtl/>
          <w:lang w:bidi="fa-IR"/>
        </w:rPr>
        <w:t>ستون</w:t>
      </w:r>
      <w:r w:rsidR="00043FE1">
        <w:rPr>
          <w:rFonts w:cs="B Mitra"/>
          <w:sz w:val="26"/>
          <w:szCs w:val="26"/>
          <w:rtl/>
          <w:lang w:bidi="fa-IR"/>
        </w:rPr>
        <w:softHyphen/>
      </w:r>
      <w:r w:rsidR="00043FE1">
        <w:rPr>
          <w:rFonts w:cs="B Mitra" w:hint="cs"/>
          <w:sz w:val="26"/>
          <w:szCs w:val="26"/>
          <w:rtl/>
          <w:lang w:bidi="fa-IR"/>
        </w:rPr>
        <w:t xml:space="preserve">های </w:t>
      </w:r>
      <w:r w:rsidR="00043FE1" w:rsidRPr="00822813">
        <w:rPr>
          <w:rFonts w:asciiTheme="majorBidi" w:hAnsiTheme="majorBidi" w:cstheme="majorBidi"/>
          <w:sz w:val="20"/>
          <w:szCs w:val="20"/>
          <w:lang w:bidi="fa-IR"/>
        </w:rPr>
        <w:t>page</w:t>
      </w:r>
      <w:r w:rsidR="00043FE1" w:rsidRPr="00043FE1">
        <w:rPr>
          <w:rFonts w:asciiTheme="majorBidi" w:hAnsiTheme="majorBidi" w:cs="B Mitra" w:hint="cs"/>
          <w:sz w:val="26"/>
          <w:szCs w:val="26"/>
          <w:rtl/>
          <w:lang w:bidi="fa-IR"/>
        </w:rPr>
        <w:t>،</w:t>
      </w:r>
      <w:r w:rsidR="00043FE1">
        <w:rPr>
          <w:rFonts w:asciiTheme="majorBidi" w:hAnsiTheme="majorBidi" w:cstheme="majorBidi" w:hint="cs"/>
          <w:sz w:val="20"/>
          <w:szCs w:val="20"/>
          <w:rtl/>
          <w:lang w:bidi="fa-IR"/>
        </w:rPr>
        <w:t xml:space="preserve"> </w:t>
      </w:r>
      <w:r w:rsidR="00043FE1">
        <w:rPr>
          <w:rFonts w:asciiTheme="majorBidi" w:hAnsiTheme="majorBidi" w:cstheme="majorBidi"/>
          <w:sz w:val="20"/>
          <w:szCs w:val="20"/>
          <w:lang w:bidi="fa-IR"/>
        </w:rPr>
        <w:t>action</w:t>
      </w:r>
      <w:r w:rsidR="00043FE1">
        <w:rPr>
          <w:rFonts w:asciiTheme="majorBidi" w:hAnsiTheme="majorBidi" w:cstheme="majorBidi" w:hint="cs"/>
          <w:sz w:val="20"/>
          <w:szCs w:val="20"/>
          <w:rtl/>
          <w:lang w:bidi="fa-IR"/>
        </w:rPr>
        <w:t xml:space="preserve"> </w:t>
      </w:r>
      <w:r w:rsidR="00043FE1">
        <w:rPr>
          <w:rFonts w:cs="B Mitra" w:hint="cs"/>
          <w:sz w:val="26"/>
          <w:szCs w:val="26"/>
          <w:rtl/>
          <w:lang w:bidi="fa-IR"/>
        </w:rPr>
        <w:t>و</w:t>
      </w:r>
      <w:r w:rsidR="00043FE1">
        <w:rPr>
          <w:rFonts w:asciiTheme="majorBidi" w:hAnsiTheme="majorBidi" w:cstheme="majorBidi" w:hint="cs"/>
          <w:sz w:val="20"/>
          <w:szCs w:val="20"/>
          <w:rtl/>
          <w:lang w:bidi="fa-IR"/>
        </w:rPr>
        <w:t xml:space="preserve"> </w:t>
      </w:r>
      <w:r w:rsidR="00043FE1">
        <w:rPr>
          <w:rFonts w:asciiTheme="majorBidi" w:hAnsiTheme="majorBidi" w:cstheme="majorBidi"/>
          <w:sz w:val="20"/>
          <w:szCs w:val="20"/>
          <w:lang w:bidi="fa-IR"/>
        </w:rPr>
        <w:t>data</w:t>
      </w:r>
      <w:r w:rsidR="002612F4">
        <w:rPr>
          <w:rFonts w:cs="B Mitra" w:hint="cs"/>
          <w:sz w:val="26"/>
          <w:szCs w:val="26"/>
          <w:rtl/>
          <w:lang w:bidi="fa-IR"/>
        </w:rPr>
        <w:t xml:space="preserve"> اتفاق می</w:t>
      </w:r>
      <w:r w:rsidR="00C77C3D">
        <w:rPr>
          <w:rFonts w:cs="B Mitra"/>
          <w:sz w:val="26"/>
          <w:szCs w:val="26"/>
          <w:rtl/>
          <w:lang w:bidi="fa-IR"/>
        </w:rPr>
        <w:softHyphen/>
      </w:r>
      <w:r w:rsidR="002612F4">
        <w:rPr>
          <w:rFonts w:cs="B Mitra" w:hint="cs"/>
          <w:sz w:val="26"/>
          <w:szCs w:val="26"/>
          <w:rtl/>
          <w:lang w:bidi="fa-IR"/>
        </w:rPr>
        <w:t>افتد و سایر اطلاعات با احتمال بسیار زیادی تا زمان یکپارچه</w:t>
      </w:r>
      <w:r w:rsidR="00C77C3D">
        <w:rPr>
          <w:rFonts w:cs="B Mitra"/>
          <w:sz w:val="26"/>
          <w:szCs w:val="26"/>
          <w:rtl/>
          <w:lang w:bidi="fa-IR"/>
        </w:rPr>
        <w:softHyphen/>
      </w:r>
      <w:r w:rsidR="002612F4">
        <w:rPr>
          <w:rFonts w:cs="B Mitra" w:hint="cs"/>
          <w:sz w:val="26"/>
          <w:szCs w:val="26"/>
          <w:rtl/>
          <w:lang w:bidi="fa-IR"/>
        </w:rPr>
        <w:t>سازی بعدی با سرور ثابت می</w:t>
      </w:r>
      <w:r w:rsidR="00C77C3D">
        <w:rPr>
          <w:rFonts w:cs="B Mitra"/>
          <w:sz w:val="26"/>
          <w:szCs w:val="26"/>
          <w:rtl/>
          <w:lang w:bidi="fa-IR"/>
        </w:rPr>
        <w:softHyphen/>
      </w:r>
      <w:r w:rsidR="002612F4">
        <w:rPr>
          <w:rFonts w:cs="B Mitra" w:hint="cs"/>
          <w:sz w:val="26"/>
          <w:szCs w:val="26"/>
          <w:rtl/>
          <w:lang w:bidi="fa-IR"/>
        </w:rPr>
        <w:t xml:space="preserve">مانند، این 3 ستون در قالب یک ستون به عنوان </w:t>
      </w:r>
      <w:r w:rsidR="002612F4" w:rsidRPr="00822813">
        <w:rPr>
          <w:rFonts w:asciiTheme="majorBidi" w:hAnsiTheme="majorBidi" w:cstheme="majorBidi"/>
          <w:sz w:val="20"/>
          <w:szCs w:val="20"/>
          <w:lang w:bidi="fa-IR"/>
        </w:rPr>
        <w:t>session</w:t>
      </w:r>
      <w:r w:rsidR="002612F4" w:rsidRPr="00826BA8">
        <w:rPr>
          <w:rFonts w:cs="B Mitra" w:hint="cs"/>
          <w:sz w:val="24"/>
          <w:szCs w:val="24"/>
          <w:rtl/>
          <w:lang w:bidi="fa-IR"/>
        </w:rPr>
        <w:t xml:space="preserve"> </w:t>
      </w:r>
      <w:r w:rsidR="0018609E">
        <w:rPr>
          <w:rFonts w:cs="B Mitra" w:hint="cs"/>
          <w:sz w:val="26"/>
          <w:szCs w:val="26"/>
          <w:rtl/>
          <w:lang w:bidi="fa-IR"/>
        </w:rPr>
        <w:t>ادغام می</w:t>
      </w:r>
      <w:r w:rsidR="0018609E">
        <w:rPr>
          <w:rFonts w:cs="B Mitra"/>
          <w:sz w:val="26"/>
          <w:szCs w:val="26"/>
          <w:rtl/>
          <w:lang w:bidi="fa-IR"/>
        </w:rPr>
        <w:softHyphen/>
      </w:r>
      <w:r w:rsidR="0018609E">
        <w:rPr>
          <w:rFonts w:cs="B Mitra" w:hint="cs"/>
          <w:sz w:val="26"/>
          <w:szCs w:val="26"/>
          <w:rtl/>
          <w:lang w:bidi="fa-IR"/>
        </w:rPr>
        <w:t>شوند</w:t>
      </w:r>
      <w:r w:rsidR="007A68D4">
        <w:rPr>
          <w:rFonts w:cs="B Mitra" w:hint="cs"/>
          <w:sz w:val="26"/>
          <w:szCs w:val="26"/>
          <w:rtl/>
          <w:lang w:bidi="fa-IR"/>
        </w:rPr>
        <w:t>.</w:t>
      </w:r>
      <w:r w:rsidR="002612F4">
        <w:rPr>
          <w:rFonts w:cs="B Mitra" w:hint="cs"/>
          <w:sz w:val="26"/>
          <w:szCs w:val="26"/>
          <w:rtl/>
          <w:lang w:bidi="fa-IR"/>
        </w:rPr>
        <w:t xml:space="preserve"> مجموع این </w:t>
      </w:r>
      <w:r w:rsidR="002612F4" w:rsidRPr="00822813">
        <w:rPr>
          <w:rFonts w:asciiTheme="majorBidi" w:hAnsiTheme="majorBidi" w:cstheme="majorBidi"/>
          <w:sz w:val="20"/>
          <w:szCs w:val="20"/>
          <w:lang w:bidi="fa-IR"/>
        </w:rPr>
        <w:t>session</w:t>
      </w:r>
      <w:r w:rsidR="002612F4" w:rsidRPr="00826BA8">
        <w:rPr>
          <w:rFonts w:cs="B Mitra" w:hint="cs"/>
          <w:sz w:val="24"/>
          <w:szCs w:val="24"/>
          <w:rtl/>
          <w:lang w:bidi="fa-IR"/>
        </w:rPr>
        <w:t xml:space="preserve"> </w:t>
      </w:r>
      <w:r w:rsidR="002612F4">
        <w:rPr>
          <w:rFonts w:cs="B Mitra" w:hint="cs"/>
          <w:sz w:val="26"/>
          <w:szCs w:val="26"/>
          <w:rtl/>
          <w:lang w:bidi="fa-IR"/>
        </w:rPr>
        <w:t>ها به صورت یک آرایه نگه</w:t>
      </w:r>
      <w:r w:rsidR="00C77C3D">
        <w:rPr>
          <w:rFonts w:cs="B Mitra"/>
          <w:sz w:val="26"/>
          <w:szCs w:val="26"/>
          <w:rtl/>
          <w:lang w:bidi="fa-IR"/>
        </w:rPr>
        <w:softHyphen/>
      </w:r>
      <w:r w:rsidR="002612F4">
        <w:rPr>
          <w:rFonts w:cs="B Mitra" w:hint="cs"/>
          <w:sz w:val="26"/>
          <w:szCs w:val="26"/>
          <w:rtl/>
          <w:lang w:bidi="fa-IR"/>
        </w:rPr>
        <w:t>داری می</w:t>
      </w:r>
      <w:r w:rsidR="00C77C3D">
        <w:rPr>
          <w:rFonts w:cs="B Mitra"/>
          <w:sz w:val="26"/>
          <w:szCs w:val="26"/>
          <w:rtl/>
          <w:lang w:bidi="fa-IR"/>
        </w:rPr>
        <w:softHyphen/>
      </w:r>
      <w:r w:rsidR="002612F4">
        <w:rPr>
          <w:rFonts w:cs="B Mitra" w:hint="cs"/>
          <w:sz w:val="26"/>
          <w:szCs w:val="26"/>
          <w:rtl/>
          <w:lang w:bidi="fa-IR"/>
        </w:rPr>
        <w:t>شود و سایر داده</w:t>
      </w:r>
      <w:r w:rsidR="00C77C3D">
        <w:rPr>
          <w:rFonts w:cs="B Mitra"/>
          <w:sz w:val="26"/>
          <w:szCs w:val="26"/>
          <w:rtl/>
          <w:lang w:bidi="fa-IR"/>
        </w:rPr>
        <w:softHyphen/>
      </w:r>
      <w:r w:rsidR="002612F4">
        <w:rPr>
          <w:rFonts w:cs="B Mitra" w:hint="cs"/>
          <w:sz w:val="26"/>
          <w:szCs w:val="26"/>
          <w:rtl/>
          <w:lang w:bidi="fa-IR"/>
        </w:rPr>
        <w:t>ها فقط یک نسخه از آنها بر روی این آرایه به صورت فراداده افزوده می</w:t>
      </w:r>
      <w:r w:rsidR="00C77C3D">
        <w:rPr>
          <w:rFonts w:cs="B Mitra"/>
          <w:sz w:val="26"/>
          <w:szCs w:val="26"/>
          <w:rtl/>
          <w:lang w:bidi="fa-IR"/>
        </w:rPr>
        <w:softHyphen/>
      </w:r>
      <w:r w:rsidR="002612F4">
        <w:rPr>
          <w:rFonts w:cs="B Mitra" w:hint="cs"/>
          <w:sz w:val="26"/>
          <w:szCs w:val="26"/>
          <w:rtl/>
          <w:lang w:bidi="fa-IR"/>
        </w:rPr>
        <w:t>شود و برای سرور ارسال می</w:t>
      </w:r>
      <w:r w:rsidR="00C77C3D">
        <w:rPr>
          <w:rFonts w:cs="B Mitra"/>
          <w:sz w:val="26"/>
          <w:szCs w:val="26"/>
          <w:rtl/>
          <w:lang w:bidi="fa-IR"/>
        </w:rPr>
        <w:softHyphen/>
      </w:r>
      <w:r w:rsidR="002612F4">
        <w:rPr>
          <w:rFonts w:cs="B Mitra" w:hint="cs"/>
          <w:sz w:val="26"/>
          <w:szCs w:val="26"/>
          <w:rtl/>
          <w:lang w:bidi="fa-IR"/>
        </w:rPr>
        <w:t>شود.</w:t>
      </w:r>
      <w:r w:rsidR="00BB6A29">
        <w:rPr>
          <w:rFonts w:cs="B Mitra" w:hint="cs"/>
          <w:sz w:val="26"/>
          <w:szCs w:val="26"/>
          <w:rtl/>
          <w:lang w:bidi="fa-IR"/>
        </w:rPr>
        <w:t xml:space="preserve"> </w:t>
      </w:r>
      <w:r w:rsidR="00F224F3">
        <w:rPr>
          <w:rFonts w:cs="B Mitra" w:hint="cs"/>
          <w:sz w:val="26"/>
          <w:szCs w:val="26"/>
          <w:rtl/>
          <w:lang w:bidi="fa-IR"/>
        </w:rPr>
        <w:t>نمونه</w:t>
      </w:r>
      <w:r w:rsidR="00C77C3D">
        <w:rPr>
          <w:rFonts w:cs="B Mitra"/>
          <w:sz w:val="26"/>
          <w:szCs w:val="26"/>
          <w:rtl/>
          <w:lang w:bidi="fa-IR"/>
        </w:rPr>
        <w:softHyphen/>
      </w:r>
      <w:r w:rsidR="00F224F3">
        <w:rPr>
          <w:rFonts w:cs="B Mitra" w:hint="cs"/>
          <w:sz w:val="26"/>
          <w:szCs w:val="26"/>
          <w:rtl/>
          <w:lang w:bidi="fa-IR"/>
        </w:rPr>
        <w:t>ای از آن در جدول2 آورده</w:t>
      </w:r>
      <w:r w:rsidR="00DA7DDE">
        <w:rPr>
          <w:rFonts w:cs="B Mitra" w:hint="cs"/>
          <w:sz w:val="26"/>
          <w:szCs w:val="26"/>
          <w:rtl/>
          <w:lang w:bidi="fa-IR"/>
        </w:rPr>
        <w:t xml:space="preserve"> شده</w:t>
      </w:r>
      <w:r w:rsidR="00F224F3">
        <w:rPr>
          <w:rFonts w:cs="B Mitra" w:hint="cs"/>
          <w:sz w:val="26"/>
          <w:szCs w:val="26"/>
          <w:rtl/>
          <w:lang w:bidi="fa-IR"/>
        </w:rPr>
        <w:t xml:space="preserve"> است.</w:t>
      </w:r>
    </w:p>
    <w:p w:rsidR="001A3733" w:rsidRPr="0073711D" w:rsidRDefault="001A3733" w:rsidP="001A3733">
      <w:pPr>
        <w:bidi/>
        <w:spacing w:line="240" w:lineRule="auto"/>
        <w:jc w:val="both"/>
        <w:rPr>
          <w:rFonts w:cs="B Mitra"/>
          <w:sz w:val="20"/>
          <w:szCs w:val="20"/>
          <w:rtl/>
          <w:lang w:bidi="fa-IR"/>
        </w:rPr>
      </w:pPr>
    </w:p>
    <w:tbl>
      <w:tblPr>
        <w:tblStyle w:val="TableGrid"/>
        <w:bidiVisual/>
        <w:tblW w:w="9432" w:type="dxa"/>
        <w:tblLook w:val="04A0" w:firstRow="1" w:lastRow="0" w:firstColumn="1" w:lastColumn="0" w:noHBand="0" w:noVBand="1"/>
      </w:tblPr>
      <w:tblGrid>
        <w:gridCol w:w="1281"/>
        <w:gridCol w:w="538"/>
        <w:gridCol w:w="1016"/>
        <w:gridCol w:w="1008"/>
        <w:gridCol w:w="817"/>
        <w:gridCol w:w="3138"/>
        <w:gridCol w:w="805"/>
        <w:gridCol w:w="829"/>
      </w:tblGrid>
      <w:tr w:rsidR="00BB6A29" w:rsidRPr="00733F1B" w:rsidTr="00BB6A29">
        <w:trPr>
          <w:trHeight w:val="520"/>
        </w:trPr>
        <w:tc>
          <w:tcPr>
            <w:tcW w:w="1311" w:type="dxa"/>
            <w:vAlign w:val="center"/>
          </w:tcPr>
          <w:p w:rsidR="00BB6A29" w:rsidRPr="00733F1B" w:rsidRDefault="00BB6A29" w:rsidP="00CC48C4">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time</w:t>
            </w:r>
          </w:p>
        </w:tc>
        <w:tc>
          <w:tcPr>
            <w:tcW w:w="546" w:type="dxa"/>
            <w:vAlign w:val="center"/>
          </w:tcPr>
          <w:p w:rsidR="00BB6A29" w:rsidRPr="00733F1B" w:rsidRDefault="00BB6A29" w:rsidP="00CC48C4">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sdk</w:t>
            </w:r>
          </w:p>
        </w:tc>
        <w:tc>
          <w:tcPr>
            <w:tcW w:w="703" w:type="dxa"/>
            <w:vAlign w:val="center"/>
          </w:tcPr>
          <w:p w:rsidR="00BB6A29" w:rsidRPr="00733F1B" w:rsidRDefault="00192B33" w:rsidP="00CC48C4">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S</w:t>
            </w:r>
            <w:r w:rsidR="00BB6A29" w:rsidRPr="00733F1B">
              <w:rPr>
                <w:rFonts w:asciiTheme="majorBidi" w:hAnsiTheme="majorBidi" w:cstheme="majorBidi"/>
                <w:sz w:val="20"/>
                <w:szCs w:val="20"/>
                <w:lang w:bidi="fa-IR"/>
              </w:rPr>
              <w:t>ize</w:t>
            </w:r>
          </w:p>
        </w:tc>
        <w:tc>
          <w:tcPr>
            <w:tcW w:w="1033" w:type="dxa"/>
            <w:vAlign w:val="center"/>
          </w:tcPr>
          <w:p w:rsidR="00BB6A29" w:rsidRPr="00733F1B" w:rsidRDefault="00BB6A29" w:rsidP="00CC48C4">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network</w:t>
            </w:r>
          </w:p>
        </w:tc>
        <w:tc>
          <w:tcPr>
            <w:tcW w:w="835" w:type="dxa"/>
            <w:vAlign w:val="center"/>
          </w:tcPr>
          <w:p w:rsidR="00BB6A29" w:rsidRPr="00733F1B" w:rsidRDefault="00BB6A29" w:rsidP="00CC48C4">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model</w:t>
            </w:r>
          </w:p>
        </w:tc>
        <w:tc>
          <w:tcPr>
            <w:tcW w:w="3485" w:type="dxa"/>
            <w:vAlign w:val="center"/>
          </w:tcPr>
          <w:p w:rsidR="00BB6A29" w:rsidRPr="00733F1B" w:rsidRDefault="00BB6A29" w:rsidP="00CC48C4">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session</w:t>
            </w:r>
          </w:p>
        </w:tc>
        <w:tc>
          <w:tcPr>
            <w:tcW w:w="673" w:type="dxa"/>
            <w:vAlign w:val="center"/>
          </w:tcPr>
          <w:p w:rsidR="00BB6A29" w:rsidRPr="00733F1B" w:rsidRDefault="00BB6A29" w:rsidP="00CC48C4">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version</w:t>
            </w:r>
          </w:p>
        </w:tc>
        <w:tc>
          <w:tcPr>
            <w:tcW w:w="846" w:type="dxa"/>
            <w:vAlign w:val="center"/>
          </w:tcPr>
          <w:p w:rsidR="00BB6A29" w:rsidRPr="00733F1B" w:rsidRDefault="00BB6A29" w:rsidP="00CC48C4">
            <w:pPr>
              <w:bidi/>
              <w:jc w:val="center"/>
              <w:rPr>
                <w:rFonts w:asciiTheme="majorBidi" w:hAnsiTheme="majorBidi" w:cstheme="majorBidi"/>
                <w:sz w:val="20"/>
                <w:szCs w:val="20"/>
                <w:lang w:bidi="fa-IR"/>
              </w:rPr>
            </w:pPr>
            <w:r w:rsidRPr="00733F1B">
              <w:rPr>
                <w:rFonts w:asciiTheme="majorBidi" w:hAnsiTheme="majorBidi" w:cstheme="majorBidi"/>
                <w:sz w:val="20"/>
                <w:szCs w:val="20"/>
                <w:lang w:bidi="fa-IR"/>
              </w:rPr>
              <w:t>device</w:t>
            </w:r>
          </w:p>
        </w:tc>
      </w:tr>
      <w:tr w:rsidR="00BB6A29" w:rsidRPr="00733F1B" w:rsidTr="0073711D">
        <w:trPr>
          <w:trHeight w:val="818"/>
        </w:trPr>
        <w:tc>
          <w:tcPr>
            <w:tcW w:w="1311" w:type="dxa"/>
            <w:vAlign w:val="center"/>
          </w:tcPr>
          <w:p w:rsidR="00BB6A29" w:rsidRPr="00733F1B" w:rsidRDefault="00BB6A29" w:rsidP="00CC48C4">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214514521</w:t>
            </w:r>
          </w:p>
        </w:tc>
        <w:tc>
          <w:tcPr>
            <w:tcW w:w="546" w:type="dxa"/>
            <w:vAlign w:val="center"/>
          </w:tcPr>
          <w:p w:rsidR="00BB6A29" w:rsidRPr="00733F1B" w:rsidRDefault="00BB6A29" w:rsidP="00CC48C4">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22</w:t>
            </w:r>
          </w:p>
        </w:tc>
        <w:tc>
          <w:tcPr>
            <w:tcW w:w="703" w:type="dxa"/>
            <w:vAlign w:val="center"/>
          </w:tcPr>
          <w:p w:rsidR="00BB6A29" w:rsidRPr="00733F1B" w:rsidRDefault="000A4D39" w:rsidP="00CC48C4">
            <w:pPr>
              <w:bidi/>
              <w:jc w:val="center"/>
              <w:rPr>
                <w:rFonts w:asciiTheme="majorBidi" w:hAnsiTheme="majorBidi" w:cstheme="majorBidi"/>
                <w:sz w:val="20"/>
                <w:szCs w:val="20"/>
                <w:rtl/>
                <w:lang w:bidi="fa-IR"/>
              </w:rPr>
            </w:pPr>
            <w:r>
              <w:rPr>
                <w:rFonts w:asciiTheme="majorBidi" w:hAnsiTheme="majorBidi" w:cstheme="majorBidi"/>
                <w:sz w:val="20"/>
                <w:szCs w:val="20"/>
                <w:lang w:bidi="fa-IR"/>
              </w:rPr>
              <w:t>720*1280</w:t>
            </w:r>
          </w:p>
        </w:tc>
        <w:tc>
          <w:tcPr>
            <w:tcW w:w="1033" w:type="dxa"/>
            <w:vAlign w:val="center"/>
          </w:tcPr>
          <w:p w:rsidR="00BB6A29" w:rsidRPr="00733F1B" w:rsidRDefault="00BB6A29" w:rsidP="00CC48C4">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WIFI</w:t>
            </w:r>
          </w:p>
        </w:tc>
        <w:tc>
          <w:tcPr>
            <w:tcW w:w="835" w:type="dxa"/>
            <w:vAlign w:val="center"/>
          </w:tcPr>
          <w:p w:rsidR="00BB6A29" w:rsidRPr="00733F1B" w:rsidRDefault="00BB6A29" w:rsidP="00CC48C4">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Sony</w:t>
            </w:r>
          </w:p>
        </w:tc>
        <w:tc>
          <w:tcPr>
            <w:tcW w:w="3485" w:type="dxa"/>
            <w:vAlign w:val="center"/>
          </w:tcPr>
          <w:p w:rsidR="00BB6A29" w:rsidRPr="00733F1B" w:rsidRDefault="00BB6A29" w:rsidP="00CC48C4">
            <w:pPr>
              <w:bidi/>
              <w:jc w:val="center"/>
              <w:rPr>
                <w:rFonts w:asciiTheme="majorBidi" w:hAnsiTheme="majorBidi" w:cstheme="majorBidi"/>
                <w:sz w:val="20"/>
                <w:szCs w:val="20"/>
                <w:lang w:bidi="fa-IR"/>
              </w:rPr>
            </w:pPr>
          </w:p>
          <w:p w:rsidR="00BB6A29" w:rsidRPr="00733F1B" w:rsidRDefault="00BB6A29" w:rsidP="00BB6A29">
            <w:pPr>
              <w:bidi/>
              <w:jc w:val="center"/>
              <w:rPr>
                <w:rFonts w:asciiTheme="majorBidi" w:hAnsiTheme="majorBidi" w:cstheme="majorBidi"/>
                <w:sz w:val="20"/>
                <w:szCs w:val="20"/>
                <w:lang w:bidi="fa-IR"/>
              </w:rPr>
            </w:pPr>
            <w:r w:rsidRPr="00733F1B">
              <w:rPr>
                <w:rFonts w:asciiTheme="majorBidi" w:hAnsiTheme="majorBidi" w:cstheme="majorBidi"/>
                <w:sz w:val="20"/>
                <w:szCs w:val="20"/>
                <w:lang w:bidi="fa-IR"/>
              </w:rPr>
              <w:t>[EndLevel,</w:t>
            </w:r>
            <w:r w:rsidR="00867AB3" w:rsidRPr="00733F1B">
              <w:rPr>
                <w:rFonts w:asciiTheme="majorBidi" w:hAnsiTheme="majorBidi" w:cstheme="majorBidi"/>
                <w:sz w:val="20"/>
                <w:szCs w:val="20"/>
                <w:lang w:bidi="fa-IR"/>
              </w:rPr>
              <w:t xml:space="preserve"> </w:t>
            </w:r>
            <w:r w:rsidRPr="00733F1B">
              <w:rPr>
                <w:rFonts w:asciiTheme="majorBidi" w:hAnsiTheme="majorBidi" w:cstheme="majorBidi"/>
                <w:sz w:val="20"/>
                <w:szCs w:val="20"/>
                <w:lang w:bidi="fa-IR"/>
              </w:rPr>
              <w:t>shop,</w:t>
            </w:r>
            <w:r w:rsidR="00867AB3" w:rsidRPr="00733F1B">
              <w:rPr>
                <w:rFonts w:asciiTheme="majorBidi" w:hAnsiTheme="majorBidi" w:cstheme="majorBidi"/>
                <w:sz w:val="20"/>
                <w:szCs w:val="20"/>
                <w:lang w:bidi="fa-IR"/>
              </w:rPr>
              <w:t xml:space="preserve"> </w:t>
            </w:r>
            <w:r w:rsidRPr="00733F1B">
              <w:rPr>
                <w:rFonts w:asciiTheme="majorBidi" w:hAnsiTheme="majorBidi" w:cstheme="majorBidi"/>
                <w:sz w:val="20"/>
                <w:szCs w:val="20"/>
                <w:lang w:bidi="fa-IR"/>
              </w:rPr>
              <w:t>{coins=100}</w:t>
            </w:r>
            <w:r w:rsidR="00867AB3" w:rsidRPr="00733F1B">
              <w:rPr>
                <w:rFonts w:asciiTheme="majorBidi" w:hAnsiTheme="majorBidi" w:cstheme="majorBidi"/>
                <w:sz w:val="20"/>
                <w:szCs w:val="20"/>
                <w:lang w:bidi="fa-IR"/>
              </w:rPr>
              <w:t xml:space="preserve"> </w:t>
            </w:r>
            <w:r w:rsidRPr="00733F1B">
              <w:rPr>
                <w:rFonts w:asciiTheme="majorBidi" w:hAnsiTheme="majorBidi" w:cstheme="majorBidi"/>
                <w:sz w:val="20"/>
                <w:szCs w:val="20"/>
                <w:lang w:bidi="fa-IR"/>
              </w:rPr>
              <w:t>],</w:t>
            </w:r>
          </w:p>
          <w:p w:rsidR="00BB6A29" w:rsidRPr="00733F1B" w:rsidRDefault="00BB6A29" w:rsidP="00BB6A29">
            <w:pPr>
              <w:bidi/>
              <w:jc w:val="center"/>
              <w:rPr>
                <w:rFonts w:asciiTheme="majorBidi" w:hAnsiTheme="majorBidi" w:cstheme="majorBidi"/>
                <w:sz w:val="20"/>
                <w:szCs w:val="20"/>
                <w:lang w:bidi="fa-IR"/>
              </w:rPr>
            </w:pPr>
            <w:r w:rsidRPr="00733F1B">
              <w:rPr>
                <w:rFonts w:asciiTheme="majorBidi" w:hAnsiTheme="majorBidi" w:cstheme="majorBidi"/>
                <w:sz w:val="20"/>
                <w:szCs w:val="20"/>
                <w:lang w:bidi="fa-IR"/>
              </w:rPr>
              <w:t>[ShopPage,</w:t>
            </w:r>
            <w:r w:rsidR="00867AB3" w:rsidRPr="00733F1B">
              <w:rPr>
                <w:rFonts w:asciiTheme="majorBidi" w:hAnsiTheme="majorBidi" w:cstheme="majorBidi"/>
                <w:sz w:val="20"/>
                <w:szCs w:val="20"/>
                <w:lang w:bidi="fa-IR"/>
              </w:rPr>
              <w:t xml:space="preserve"> </w:t>
            </w:r>
            <w:r w:rsidRPr="00733F1B">
              <w:rPr>
                <w:rFonts w:asciiTheme="majorBidi" w:hAnsiTheme="majorBidi" w:cstheme="majorBidi"/>
                <w:sz w:val="20"/>
                <w:szCs w:val="20"/>
                <w:lang w:bidi="fa-IR"/>
              </w:rPr>
              <w:t>return,</w:t>
            </w:r>
            <w:r w:rsidR="00867AB3" w:rsidRPr="00733F1B">
              <w:rPr>
                <w:rFonts w:asciiTheme="majorBidi" w:hAnsiTheme="majorBidi" w:cstheme="majorBidi"/>
                <w:sz w:val="20"/>
                <w:szCs w:val="20"/>
                <w:lang w:bidi="fa-IR"/>
              </w:rPr>
              <w:t xml:space="preserve"> </w:t>
            </w:r>
            <w:r w:rsidRPr="00733F1B">
              <w:rPr>
                <w:rFonts w:asciiTheme="majorBidi" w:hAnsiTheme="majorBidi" w:cstheme="majorBidi"/>
                <w:sz w:val="20"/>
                <w:szCs w:val="20"/>
                <w:lang w:bidi="fa-IR"/>
              </w:rPr>
              <w:t>{}</w:t>
            </w:r>
            <w:r w:rsidR="00867AB3" w:rsidRPr="00733F1B">
              <w:rPr>
                <w:rFonts w:asciiTheme="majorBidi" w:hAnsiTheme="majorBidi" w:cstheme="majorBidi"/>
                <w:sz w:val="20"/>
                <w:szCs w:val="20"/>
                <w:lang w:bidi="fa-IR"/>
              </w:rPr>
              <w:t xml:space="preserve"> </w:t>
            </w:r>
            <w:r w:rsidRPr="00733F1B">
              <w:rPr>
                <w:rFonts w:asciiTheme="majorBidi" w:hAnsiTheme="majorBidi" w:cstheme="majorBidi"/>
                <w:sz w:val="20"/>
                <w:szCs w:val="20"/>
                <w:lang w:bidi="fa-IR"/>
              </w:rPr>
              <w:t>],</w:t>
            </w:r>
          </w:p>
          <w:p w:rsidR="00BB6A29" w:rsidRPr="00733F1B" w:rsidRDefault="00BB6A29" w:rsidP="00BB6A29">
            <w:pPr>
              <w:bidi/>
              <w:jc w:val="center"/>
              <w:rPr>
                <w:rFonts w:asciiTheme="majorBidi" w:hAnsiTheme="majorBidi" w:cstheme="majorBidi"/>
                <w:sz w:val="20"/>
                <w:szCs w:val="20"/>
                <w:lang w:bidi="fa-IR"/>
              </w:rPr>
            </w:pPr>
            <w:r w:rsidRPr="00733F1B">
              <w:rPr>
                <w:rFonts w:asciiTheme="majorBidi" w:hAnsiTheme="majorBidi" w:cstheme="majorBidi"/>
                <w:sz w:val="20"/>
                <w:szCs w:val="20"/>
                <w:lang w:bidi="fa-IR"/>
              </w:rPr>
              <w:t>[EndLevel,</w:t>
            </w:r>
            <w:r w:rsidR="00867AB3" w:rsidRPr="00733F1B">
              <w:rPr>
                <w:rFonts w:asciiTheme="majorBidi" w:hAnsiTheme="majorBidi" w:cstheme="majorBidi"/>
                <w:sz w:val="20"/>
                <w:szCs w:val="20"/>
                <w:lang w:bidi="fa-IR"/>
              </w:rPr>
              <w:t xml:space="preserve"> </w:t>
            </w:r>
            <w:r w:rsidRPr="00733F1B">
              <w:rPr>
                <w:rFonts w:asciiTheme="majorBidi" w:hAnsiTheme="majorBidi" w:cstheme="majorBidi"/>
                <w:sz w:val="20"/>
                <w:szCs w:val="20"/>
                <w:lang w:bidi="fa-IR"/>
              </w:rPr>
              <w:t>next,</w:t>
            </w:r>
            <w:r w:rsidR="00867AB3" w:rsidRPr="00733F1B">
              <w:rPr>
                <w:rFonts w:asciiTheme="majorBidi" w:hAnsiTheme="majorBidi" w:cstheme="majorBidi"/>
                <w:sz w:val="20"/>
                <w:szCs w:val="20"/>
                <w:lang w:bidi="fa-IR"/>
              </w:rPr>
              <w:t xml:space="preserve"> </w:t>
            </w:r>
            <w:r w:rsidRPr="00733F1B">
              <w:rPr>
                <w:rFonts w:asciiTheme="majorBidi" w:hAnsiTheme="majorBidi" w:cstheme="majorBidi"/>
                <w:sz w:val="20"/>
                <w:szCs w:val="20"/>
                <w:lang w:bidi="fa-IR"/>
              </w:rPr>
              <w:t>{levelIndex = 2</w:t>
            </w:r>
            <w:r w:rsidR="00867AB3" w:rsidRPr="00733F1B">
              <w:rPr>
                <w:rFonts w:asciiTheme="majorBidi" w:hAnsiTheme="majorBidi" w:cstheme="majorBidi"/>
                <w:sz w:val="20"/>
                <w:szCs w:val="20"/>
                <w:lang w:bidi="fa-IR"/>
              </w:rPr>
              <w:t>}</w:t>
            </w:r>
            <w:r w:rsidRPr="00733F1B">
              <w:rPr>
                <w:rFonts w:asciiTheme="majorBidi" w:hAnsiTheme="majorBidi" w:cstheme="majorBidi"/>
                <w:sz w:val="20"/>
                <w:szCs w:val="20"/>
                <w:lang w:bidi="fa-IR"/>
              </w:rPr>
              <w:t>],</w:t>
            </w:r>
          </w:p>
          <w:p w:rsidR="00BB6A29" w:rsidRPr="00733F1B" w:rsidRDefault="00BB6A29" w:rsidP="00BB6A29">
            <w:pPr>
              <w:bidi/>
              <w:rPr>
                <w:rFonts w:asciiTheme="majorBidi" w:hAnsiTheme="majorBidi" w:cstheme="majorBidi"/>
                <w:sz w:val="20"/>
                <w:szCs w:val="20"/>
                <w:rtl/>
                <w:lang w:bidi="fa-IR"/>
              </w:rPr>
            </w:pPr>
          </w:p>
        </w:tc>
        <w:tc>
          <w:tcPr>
            <w:tcW w:w="673" w:type="dxa"/>
            <w:vAlign w:val="center"/>
          </w:tcPr>
          <w:p w:rsidR="00BB6A29" w:rsidRPr="00733F1B" w:rsidRDefault="00BB6A29" w:rsidP="00CC48C4">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3</w:t>
            </w:r>
          </w:p>
        </w:tc>
        <w:tc>
          <w:tcPr>
            <w:tcW w:w="846" w:type="dxa"/>
            <w:vAlign w:val="center"/>
          </w:tcPr>
          <w:p w:rsidR="00BB6A29" w:rsidRPr="00733F1B" w:rsidRDefault="00BB6A29" w:rsidP="00CC48C4">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abcs</w:t>
            </w:r>
          </w:p>
        </w:tc>
      </w:tr>
    </w:tbl>
    <w:p w:rsidR="00BB6A29" w:rsidRPr="00842A21" w:rsidRDefault="00BB6A29" w:rsidP="00BB6A29">
      <w:pPr>
        <w:bidi/>
        <w:spacing w:line="240" w:lineRule="auto"/>
        <w:jc w:val="both"/>
        <w:rPr>
          <w:rFonts w:cs="B Mitra"/>
          <w:sz w:val="4"/>
          <w:szCs w:val="4"/>
          <w:rtl/>
          <w:lang w:bidi="fa-IR"/>
        </w:rPr>
      </w:pPr>
    </w:p>
    <w:p w:rsidR="002F5FCD" w:rsidRDefault="00104118" w:rsidP="002F5FCD">
      <w:pPr>
        <w:bidi/>
        <w:spacing w:line="240" w:lineRule="auto"/>
        <w:jc w:val="both"/>
        <w:rPr>
          <w:ins w:id="46" w:author="Farshad Agha" w:date="2018-01-04T12:47:00Z"/>
          <w:rFonts w:cs="B Mitra"/>
          <w:sz w:val="26"/>
          <w:szCs w:val="26"/>
          <w:lang w:bidi="fa-IR"/>
        </w:rPr>
      </w:pPr>
      <w:r>
        <w:rPr>
          <w:rFonts w:cs="B Mitra" w:hint="cs"/>
          <w:sz w:val="26"/>
          <w:szCs w:val="26"/>
          <w:rtl/>
          <w:lang w:bidi="fa-IR"/>
        </w:rPr>
        <w:t xml:space="preserve"> </w:t>
      </w:r>
      <w:r w:rsidR="00861289">
        <w:rPr>
          <w:rFonts w:cs="B Mitra" w:hint="cs"/>
          <w:sz w:val="26"/>
          <w:szCs w:val="26"/>
          <w:rtl/>
          <w:lang w:bidi="fa-IR"/>
        </w:rPr>
        <w:t xml:space="preserve">در جدول3 </w:t>
      </w:r>
      <w:r w:rsidR="009325B0">
        <w:rPr>
          <w:rFonts w:cs="B Mitra" w:hint="cs"/>
          <w:sz w:val="26"/>
          <w:szCs w:val="26"/>
          <w:rtl/>
          <w:lang w:bidi="fa-IR"/>
        </w:rPr>
        <w:t>فرضیه</w:t>
      </w:r>
      <w:r w:rsidR="00A634DB">
        <w:rPr>
          <w:rFonts w:cs="B Mitra"/>
          <w:sz w:val="26"/>
          <w:szCs w:val="26"/>
          <w:rtl/>
          <w:lang w:bidi="fa-IR"/>
        </w:rPr>
        <w:softHyphen/>
      </w:r>
      <w:r w:rsidR="00861289">
        <w:rPr>
          <w:rFonts w:cs="B Mitra" w:hint="cs"/>
          <w:sz w:val="26"/>
          <w:szCs w:val="26"/>
          <w:rtl/>
          <w:lang w:bidi="fa-IR"/>
        </w:rPr>
        <w:t>هایی که مورد بررسی قرار گرفته</w:t>
      </w:r>
      <w:r w:rsidR="00A634DB">
        <w:rPr>
          <w:rFonts w:cs="B Mitra"/>
          <w:sz w:val="26"/>
          <w:szCs w:val="26"/>
          <w:rtl/>
          <w:lang w:bidi="fa-IR"/>
        </w:rPr>
        <w:softHyphen/>
      </w:r>
      <w:r w:rsidR="00861289">
        <w:rPr>
          <w:rFonts w:cs="B Mitra" w:hint="cs"/>
          <w:sz w:val="26"/>
          <w:szCs w:val="26"/>
          <w:rtl/>
          <w:lang w:bidi="fa-IR"/>
        </w:rPr>
        <w:t>اند به همراه عوامل موثر در آنها آورده</w:t>
      </w:r>
      <w:r w:rsidR="008949BD">
        <w:rPr>
          <w:rFonts w:cs="B Mitra" w:hint="cs"/>
          <w:sz w:val="26"/>
          <w:szCs w:val="26"/>
          <w:rtl/>
          <w:lang w:bidi="fa-IR"/>
        </w:rPr>
        <w:t xml:space="preserve"> شده</w:t>
      </w:r>
      <w:r w:rsidR="00861289">
        <w:rPr>
          <w:rFonts w:cs="B Mitra" w:hint="cs"/>
          <w:sz w:val="26"/>
          <w:szCs w:val="26"/>
          <w:rtl/>
          <w:lang w:bidi="fa-IR"/>
        </w:rPr>
        <w:t xml:space="preserve"> است.</w:t>
      </w:r>
    </w:p>
    <w:p w:rsidR="00427899" w:rsidRPr="00427899" w:rsidRDefault="00427899" w:rsidP="005860F4">
      <w:pPr>
        <w:bidi/>
        <w:spacing w:line="240" w:lineRule="auto"/>
        <w:jc w:val="both"/>
        <w:rPr>
          <w:rFonts w:cs="B Mitra"/>
          <w:sz w:val="2"/>
          <w:szCs w:val="2"/>
          <w:rtl/>
          <w:lang w:bidi="fa-IR"/>
          <w:rPrChange w:id="47" w:author="Farshad Agha" w:date="2018-01-04T12:47:00Z">
            <w:rPr>
              <w:rFonts w:cs="B Mitra"/>
              <w:sz w:val="26"/>
              <w:szCs w:val="26"/>
              <w:rtl/>
              <w:lang w:bidi="fa-IR"/>
            </w:rPr>
          </w:rPrChange>
        </w:rPr>
      </w:pPr>
      <w:r w:rsidRPr="00CE3034">
        <w:rPr>
          <w:rFonts w:cs="B Mitra"/>
          <w:noProof/>
          <w:sz w:val="26"/>
          <w:szCs w:val="26"/>
        </w:rPr>
        <mc:AlternateContent>
          <mc:Choice Requires="wps">
            <w:drawing>
              <wp:anchor distT="45720" distB="45720" distL="114300" distR="114300" simplePos="0" relativeHeight="251746304" behindDoc="0" locked="0" layoutInCell="1" allowOverlap="1" wp14:anchorId="1AC5208A" wp14:editId="177DFB51">
                <wp:simplePos x="0" y="0"/>
                <wp:positionH relativeFrom="margin">
                  <wp:posOffset>561975</wp:posOffset>
                </wp:positionH>
                <wp:positionV relativeFrom="paragraph">
                  <wp:posOffset>102870</wp:posOffset>
                </wp:positionV>
                <wp:extent cx="4819650" cy="352425"/>
                <wp:effectExtent l="0" t="0" r="0" b="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0" cy="352425"/>
                        </a:xfrm>
                        <a:prstGeom prst="rect">
                          <a:avLst/>
                        </a:prstGeom>
                        <a:noFill/>
                        <a:ln w="9525">
                          <a:noFill/>
                          <a:miter lim="800000"/>
                          <a:headEnd/>
                          <a:tailEnd/>
                        </a:ln>
                      </wps:spPr>
                      <wps:txbx>
                        <w:txbxContent>
                          <w:p w:rsidR="009C7B16" w:rsidRPr="002C64E1" w:rsidRDefault="009C7B16" w:rsidP="00B06866">
                            <w:pPr>
                              <w:bidi/>
                              <w:jc w:val="center"/>
                              <w:rPr>
                                <w:rFonts w:cs="B Zar"/>
                                <w:b/>
                                <w:bCs/>
                                <w:sz w:val="18"/>
                                <w:szCs w:val="18"/>
                                <w:lang w:bidi="fa-IR"/>
                              </w:rPr>
                            </w:pPr>
                            <w:r w:rsidRPr="002C64E1">
                              <w:rPr>
                                <w:rFonts w:cs="B Zar" w:hint="cs"/>
                                <w:b/>
                                <w:bCs/>
                                <w:sz w:val="18"/>
                                <w:szCs w:val="18"/>
                                <w:rtl/>
                                <w:lang w:bidi="fa-IR"/>
                              </w:rPr>
                              <w:t>جدول3- تعریف فرضیه</w:t>
                            </w:r>
                            <w:r>
                              <w:rPr>
                                <w:rFonts w:cs="B Zar"/>
                                <w:b/>
                                <w:bCs/>
                                <w:sz w:val="18"/>
                                <w:szCs w:val="18"/>
                                <w:rtl/>
                                <w:lang w:bidi="fa-IR"/>
                              </w:rPr>
                              <w:softHyphen/>
                            </w:r>
                            <w:r w:rsidRPr="002C64E1">
                              <w:rPr>
                                <w:rFonts w:cs="B Zar" w:hint="cs"/>
                                <w:b/>
                                <w:bCs/>
                                <w:sz w:val="18"/>
                                <w:szCs w:val="18"/>
                                <w:rtl/>
                                <w:lang w:bidi="fa-IR"/>
                              </w:rPr>
                              <w:t>های مورد بررسی و عوامل موثر در آنها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C5208A" id="Text Box 61" o:spid="_x0000_s1028" type="#_x0000_t202" style="position:absolute;left:0;text-align:left;margin-left:44.25pt;margin-top:8.1pt;width:379.5pt;height:27.75pt;z-index:2517463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" filled="f" stroked="f">
                <v:textbox>
                  <w:txbxContent>
                    <w:p w:rsidR="009C7B16" w:rsidRPr="002C64E1" w:rsidRDefault="009C7B16" w:rsidP="00B06866">
                      <w:pPr>
                        <w:bidi/>
                        <w:jc w:val="center"/>
                        <w:rPr>
                          <w:rFonts w:cs="B Zar"/>
                          <w:b/>
                          <w:bCs/>
                          <w:sz w:val="18"/>
                          <w:szCs w:val="18"/>
                          <w:lang w:bidi="fa-IR"/>
                        </w:rPr>
                      </w:pPr>
                      <w:r w:rsidRPr="002C64E1">
                        <w:rPr>
                          <w:rFonts w:cs="B Zar" w:hint="cs"/>
                          <w:b/>
                          <w:bCs/>
                          <w:sz w:val="18"/>
                          <w:szCs w:val="18"/>
                          <w:rtl/>
                          <w:lang w:bidi="fa-IR"/>
                        </w:rPr>
                        <w:t>جدول3- تعریف فرضیه</w:t>
                      </w:r>
                      <w:r>
                        <w:rPr>
                          <w:rFonts w:cs="B Zar"/>
                          <w:b/>
                          <w:bCs/>
                          <w:sz w:val="18"/>
                          <w:szCs w:val="18"/>
                          <w:rtl/>
                          <w:lang w:bidi="fa-IR"/>
                        </w:rPr>
                        <w:softHyphen/>
                      </w:r>
                      <w:r w:rsidRPr="002C64E1">
                        <w:rPr>
                          <w:rFonts w:cs="B Zar" w:hint="cs"/>
                          <w:b/>
                          <w:bCs/>
                          <w:sz w:val="18"/>
                          <w:szCs w:val="18"/>
                          <w:rtl/>
                          <w:lang w:bidi="fa-IR"/>
                        </w:rPr>
                        <w:t>های مورد بررسی و عوامل موثر در آنها</w:t>
                      </w:r>
                    </w:p>
                  </w:txbxContent>
                </v:textbox>
                <w10:wrap anchorx="margin"/>
              </v:shape>
            </w:pict>
          </mc:Fallback>
        </mc:AlternateContent>
      </w:r>
    </w:p>
    <w:p w:rsidR="00B06866" w:rsidRPr="00427899" w:rsidRDefault="00B06866" w:rsidP="00B06866">
      <w:pPr>
        <w:bidi/>
        <w:spacing w:line="240" w:lineRule="auto"/>
        <w:jc w:val="both"/>
        <w:rPr>
          <w:rFonts w:cs="B Mitra"/>
          <w:rtl/>
          <w:lang w:bidi="fa-IR"/>
          <w:rPrChange w:id="48" w:author="Farshad Agha" w:date="2018-01-04T12:48:00Z">
            <w:rPr>
              <w:rFonts w:cs="B Mitra"/>
              <w:sz w:val="24"/>
              <w:szCs w:val="24"/>
              <w:rtl/>
              <w:lang w:bidi="fa-IR"/>
            </w:rPr>
          </w:rPrChange>
        </w:rPr>
      </w:pPr>
    </w:p>
    <w:tbl>
      <w:tblPr>
        <w:tblStyle w:val="TableGrid"/>
        <w:bidiVisual/>
        <w:tblW w:w="0" w:type="auto"/>
        <w:tblLook w:val="04A0" w:firstRow="1" w:lastRow="0" w:firstColumn="1" w:lastColumn="0" w:noHBand="0" w:noVBand="1"/>
      </w:tblPr>
      <w:tblGrid>
        <w:gridCol w:w="4675"/>
        <w:gridCol w:w="4675"/>
      </w:tblGrid>
      <w:tr w:rsidR="002F5FCD" w:rsidTr="002F5FCD">
        <w:tc>
          <w:tcPr>
            <w:tcW w:w="4675" w:type="dxa"/>
            <w:vAlign w:val="center"/>
          </w:tcPr>
          <w:p w:rsidR="002F5FCD" w:rsidRPr="002F5FCD" w:rsidRDefault="002F5FCD" w:rsidP="002F5FCD">
            <w:pPr>
              <w:bidi/>
              <w:jc w:val="center"/>
              <w:rPr>
                <w:rFonts w:cs="B Mitra"/>
                <w:b/>
                <w:bCs/>
                <w:sz w:val="26"/>
                <w:szCs w:val="26"/>
                <w:rtl/>
                <w:lang w:bidi="fa-IR"/>
              </w:rPr>
            </w:pPr>
            <w:r w:rsidRPr="002F5FCD">
              <w:rPr>
                <w:rFonts w:cs="B Mitra" w:hint="cs"/>
                <w:b/>
                <w:bCs/>
                <w:sz w:val="26"/>
                <w:szCs w:val="26"/>
                <w:rtl/>
                <w:lang w:bidi="fa-IR"/>
              </w:rPr>
              <w:t xml:space="preserve">نوع </w:t>
            </w:r>
            <w:r w:rsidR="009325B0" w:rsidRPr="009325B0">
              <w:rPr>
                <w:rFonts w:cs="B Mitra"/>
                <w:b/>
                <w:bCs/>
                <w:sz w:val="26"/>
                <w:szCs w:val="26"/>
                <w:rtl/>
                <w:lang w:bidi="fa-IR"/>
              </w:rPr>
              <w:t>فرض</w:t>
            </w:r>
            <w:r w:rsidR="009325B0" w:rsidRPr="009325B0">
              <w:rPr>
                <w:rFonts w:cs="B Mitra" w:hint="cs"/>
                <w:b/>
                <w:bCs/>
                <w:sz w:val="26"/>
                <w:szCs w:val="26"/>
                <w:rtl/>
                <w:lang w:bidi="fa-IR"/>
              </w:rPr>
              <w:t>ی</w:t>
            </w:r>
            <w:r w:rsidR="009325B0" w:rsidRPr="009325B0">
              <w:rPr>
                <w:rFonts w:cs="B Mitra" w:hint="eastAsia"/>
                <w:b/>
                <w:bCs/>
                <w:sz w:val="26"/>
                <w:szCs w:val="26"/>
                <w:rtl/>
                <w:lang w:bidi="fa-IR"/>
              </w:rPr>
              <w:t>ه</w:t>
            </w:r>
          </w:p>
        </w:tc>
        <w:tc>
          <w:tcPr>
            <w:tcW w:w="4675" w:type="dxa"/>
            <w:vAlign w:val="center"/>
          </w:tcPr>
          <w:p w:rsidR="002F5FCD" w:rsidRPr="002F5FCD" w:rsidRDefault="002F5FCD" w:rsidP="002F5FCD">
            <w:pPr>
              <w:bidi/>
              <w:jc w:val="center"/>
              <w:rPr>
                <w:rFonts w:cs="B Mitra"/>
                <w:b/>
                <w:bCs/>
                <w:sz w:val="26"/>
                <w:szCs w:val="26"/>
                <w:rtl/>
                <w:lang w:bidi="fa-IR"/>
              </w:rPr>
            </w:pPr>
            <w:r w:rsidRPr="002F5FCD">
              <w:rPr>
                <w:rFonts w:cs="B Mitra" w:hint="cs"/>
                <w:b/>
                <w:bCs/>
                <w:sz w:val="26"/>
                <w:szCs w:val="26"/>
                <w:rtl/>
                <w:lang w:bidi="fa-IR"/>
              </w:rPr>
              <w:t>عوامل موثر</w:t>
            </w:r>
          </w:p>
        </w:tc>
      </w:tr>
      <w:tr w:rsidR="002F5FCD" w:rsidTr="002F5FCD">
        <w:tc>
          <w:tcPr>
            <w:tcW w:w="4675" w:type="dxa"/>
            <w:vAlign w:val="center"/>
          </w:tcPr>
          <w:p w:rsidR="002F5FCD" w:rsidRDefault="009E144C" w:rsidP="002F5FCD">
            <w:pPr>
              <w:bidi/>
              <w:jc w:val="center"/>
              <w:rPr>
                <w:rFonts w:cs="B Mitra"/>
                <w:sz w:val="26"/>
                <w:szCs w:val="26"/>
                <w:rtl/>
                <w:lang w:bidi="fa-IR"/>
              </w:rPr>
            </w:pPr>
            <w:r>
              <w:rPr>
                <w:rFonts w:cs="B Mitra" w:hint="cs"/>
                <w:sz w:val="26"/>
                <w:szCs w:val="26"/>
                <w:rtl/>
                <w:lang w:bidi="fa-IR"/>
              </w:rPr>
              <w:t>آیا محدودیت انرژی انگیزه ادامه دادن را از کاربر می</w:t>
            </w:r>
            <w:r w:rsidR="00A634DB">
              <w:rPr>
                <w:rFonts w:cs="B Mitra"/>
                <w:sz w:val="26"/>
                <w:szCs w:val="26"/>
                <w:rtl/>
                <w:lang w:bidi="fa-IR"/>
              </w:rPr>
              <w:softHyphen/>
            </w:r>
            <w:r>
              <w:rPr>
                <w:rFonts w:cs="B Mitra" w:hint="cs"/>
                <w:sz w:val="26"/>
                <w:szCs w:val="26"/>
                <w:rtl/>
                <w:lang w:bidi="fa-IR"/>
              </w:rPr>
              <w:t>گیرد؟</w:t>
            </w:r>
          </w:p>
        </w:tc>
        <w:tc>
          <w:tcPr>
            <w:tcW w:w="4675" w:type="dxa"/>
            <w:vAlign w:val="center"/>
          </w:tcPr>
          <w:p w:rsidR="002F5FCD" w:rsidRDefault="009E144C" w:rsidP="009E144C">
            <w:pPr>
              <w:bidi/>
              <w:rPr>
                <w:rFonts w:cs="B Mitra"/>
                <w:sz w:val="26"/>
                <w:szCs w:val="26"/>
                <w:rtl/>
                <w:lang w:bidi="fa-IR"/>
              </w:rPr>
            </w:pPr>
            <w:r>
              <w:rPr>
                <w:rFonts w:cs="B Mitra" w:hint="cs"/>
                <w:sz w:val="26"/>
                <w:szCs w:val="26"/>
                <w:rtl/>
                <w:lang w:bidi="fa-IR"/>
              </w:rPr>
              <w:t>1- انرژی کاربر پایان یافته باشد</w:t>
            </w:r>
            <w:r w:rsidR="00A634DB">
              <w:rPr>
                <w:rFonts w:cs="B Mitra" w:hint="cs"/>
                <w:sz w:val="26"/>
                <w:szCs w:val="26"/>
                <w:rtl/>
                <w:lang w:bidi="fa-IR"/>
              </w:rPr>
              <w:t>.</w:t>
            </w:r>
          </w:p>
          <w:p w:rsidR="00D92FDF" w:rsidRDefault="00D92FDF" w:rsidP="00D92FDF">
            <w:pPr>
              <w:bidi/>
              <w:rPr>
                <w:rFonts w:cs="B Mitra"/>
                <w:sz w:val="26"/>
                <w:szCs w:val="26"/>
                <w:rtl/>
                <w:lang w:bidi="fa-IR"/>
              </w:rPr>
            </w:pPr>
            <w:r>
              <w:rPr>
                <w:rFonts w:cs="B Mitra" w:hint="cs"/>
                <w:sz w:val="26"/>
                <w:szCs w:val="26"/>
                <w:rtl/>
                <w:lang w:bidi="fa-IR"/>
              </w:rPr>
              <w:t>2- سکه</w:t>
            </w:r>
            <w:r>
              <w:rPr>
                <w:rFonts w:cs="B Mitra"/>
                <w:sz w:val="26"/>
                <w:szCs w:val="26"/>
                <w:rtl/>
                <w:lang w:bidi="fa-IR"/>
              </w:rPr>
              <w:softHyphen/>
            </w:r>
            <w:r>
              <w:rPr>
                <w:rFonts w:cs="B Mitra" w:hint="cs"/>
                <w:sz w:val="26"/>
                <w:szCs w:val="26"/>
                <w:rtl/>
                <w:lang w:bidi="fa-IR"/>
              </w:rPr>
              <w:t>های کاربر برای خرید انرژی بیشتر تمام شده باشد.</w:t>
            </w:r>
          </w:p>
          <w:p w:rsidR="009E144C" w:rsidRDefault="00D92FDF" w:rsidP="00BD27BA">
            <w:pPr>
              <w:bidi/>
              <w:rPr>
                <w:rFonts w:cs="B Mitra"/>
                <w:sz w:val="26"/>
                <w:szCs w:val="26"/>
                <w:lang w:bidi="fa-IR"/>
              </w:rPr>
            </w:pPr>
            <w:r>
              <w:rPr>
                <w:rFonts w:cs="B Mitra" w:hint="cs"/>
                <w:sz w:val="26"/>
                <w:szCs w:val="26"/>
                <w:rtl/>
                <w:lang w:bidi="fa-IR"/>
              </w:rPr>
              <w:t>3</w:t>
            </w:r>
            <w:r w:rsidR="009E144C">
              <w:rPr>
                <w:rFonts w:cs="B Mitra" w:hint="cs"/>
                <w:sz w:val="26"/>
                <w:szCs w:val="26"/>
                <w:rtl/>
                <w:lang w:bidi="fa-IR"/>
              </w:rPr>
              <w:t>- کاربر پس از خروج از بازی در زمان اتمام انرژی</w:t>
            </w:r>
            <w:r w:rsidR="00A634DB">
              <w:rPr>
                <w:rFonts w:cs="B Mitra"/>
                <w:sz w:val="26"/>
                <w:szCs w:val="26"/>
                <w:rtl/>
                <w:lang w:bidi="fa-IR"/>
              </w:rPr>
              <w:softHyphen/>
            </w:r>
            <w:r w:rsidR="009E144C">
              <w:rPr>
                <w:rFonts w:cs="B Mitra" w:hint="cs"/>
                <w:sz w:val="26"/>
                <w:szCs w:val="26"/>
                <w:rtl/>
                <w:lang w:bidi="fa-IR"/>
              </w:rPr>
              <w:t>ها دیگر وارد بازی نشده باشد</w:t>
            </w:r>
            <w:r w:rsidR="00A634DB">
              <w:rPr>
                <w:rFonts w:cs="B Mitra" w:hint="cs"/>
                <w:sz w:val="26"/>
                <w:szCs w:val="26"/>
                <w:rtl/>
                <w:lang w:bidi="fa-IR"/>
              </w:rPr>
              <w:t>.</w:t>
            </w:r>
          </w:p>
        </w:tc>
      </w:tr>
      <w:tr w:rsidR="002F5FCD" w:rsidTr="002F5FCD">
        <w:tc>
          <w:tcPr>
            <w:tcW w:w="4675" w:type="dxa"/>
            <w:vAlign w:val="center"/>
          </w:tcPr>
          <w:p w:rsidR="002F5FCD" w:rsidRDefault="009E144C" w:rsidP="002F5FCD">
            <w:pPr>
              <w:bidi/>
              <w:jc w:val="center"/>
              <w:rPr>
                <w:rFonts w:cs="B Mitra"/>
                <w:sz w:val="26"/>
                <w:szCs w:val="26"/>
                <w:rtl/>
                <w:lang w:bidi="fa-IR"/>
              </w:rPr>
            </w:pPr>
            <w:r>
              <w:rPr>
                <w:rFonts w:cs="B Mitra" w:hint="cs"/>
                <w:sz w:val="26"/>
                <w:szCs w:val="26"/>
                <w:rtl/>
                <w:lang w:bidi="fa-IR"/>
              </w:rPr>
              <w:t>آیا کاربران حاضر می</w:t>
            </w:r>
            <w:r w:rsidR="00A634DB">
              <w:rPr>
                <w:rFonts w:cs="B Mitra"/>
                <w:sz w:val="26"/>
                <w:szCs w:val="26"/>
                <w:rtl/>
                <w:lang w:bidi="fa-IR"/>
              </w:rPr>
              <w:softHyphen/>
            </w:r>
            <w:r>
              <w:rPr>
                <w:rFonts w:cs="B Mitra" w:hint="cs"/>
                <w:sz w:val="26"/>
                <w:szCs w:val="26"/>
                <w:rtl/>
                <w:lang w:bidi="fa-IR"/>
              </w:rPr>
              <w:t>شوند به جای دیدن ویدیو یک دقیقه</w:t>
            </w:r>
            <w:r w:rsidR="00A634DB">
              <w:rPr>
                <w:rFonts w:cs="B Mitra"/>
                <w:sz w:val="26"/>
                <w:szCs w:val="26"/>
                <w:rtl/>
                <w:lang w:bidi="fa-IR"/>
              </w:rPr>
              <w:softHyphen/>
            </w:r>
            <w:r>
              <w:rPr>
                <w:rFonts w:cs="B Mitra" w:hint="cs"/>
                <w:sz w:val="26"/>
                <w:szCs w:val="26"/>
                <w:rtl/>
                <w:lang w:bidi="fa-IR"/>
              </w:rPr>
              <w:t xml:space="preserve">ای </w:t>
            </w:r>
          </w:p>
          <w:p w:rsidR="009E144C" w:rsidRDefault="009E144C" w:rsidP="009E144C">
            <w:pPr>
              <w:bidi/>
              <w:jc w:val="center"/>
              <w:rPr>
                <w:rFonts w:cs="B Mitra"/>
                <w:sz w:val="26"/>
                <w:szCs w:val="26"/>
                <w:rtl/>
                <w:lang w:bidi="fa-IR"/>
              </w:rPr>
            </w:pPr>
            <w:r>
              <w:rPr>
                <w:rFonts w:cs="B Mitra" w:hint="cs"/>
                <w:sz w:val="26"/>
                <w:szCs w:val="26"/>
                <w:rtl/>
                <w:lang w:bidi="fa-IR"/>
              </w:rPr>
              <w:t>سکه خرید کنند؟</w:t>
            </w:r>
          </w:p>
        </w:tc>
        <w:tc>
          <w:tcPr>
            <w:tcW w:w="4675" w:type="dxa"/>
            <w:vAlign w:val="center"/>
          </w:tcPr>
          <w:p w:rsidR="009E144C" w:rsidRDefault="009E144C" w:rsidP="009E144C">
            <w:pPr>
              <w:bidi/>
              <w:rPr>
                <w:rFonts w:cs="B Mitra"/>
                <w:sz w:val="26"/>
                <w:szCs w:val="26"/>
                <w:rtl/>
                <w:lang w:bidi="fa-IR"/>
              </w:rPr>
            </w:pPr>
            <w:r>
              <w:rPr>
                <w:rFonts w:cs="B Mitra" w:hint="cs"/>
                <w:sz w:val="26"/>
                <w:szCs w:val="26"/>
                <w:rtl/>
                <w:lang w:bidi="fa-IR"/>
              </w:rPr>
              <w:t>1- کاربر تمام شانس خود برای انتخاب اشتباه حروف را استفاده کرده باشد</w:t>
            </w:r>
            <w:r w:rsidR="00A634DB">
              <w:rPr>
                <w:rFonts w:cs="B Mitra" w:hint="cs"/>
                <w:sz w:val="26"/>
                <w:szCs w:val="26"/>
                <w:rtl/>
                <w:lang w:bidi="fa-IR"/>
              </w:rPr>
              <w:t>.</w:t>
            </w:r>
          </w:p>
          <w:p w:rsidR="009E144C" w:rsidRDefault="009E144C" w:rsidP="009E144C">
            <w:pPr>
              <w:bidi/>
              <w:rPr>
                <w:rFonts w:cs="B Mitra"/>
                <w:sz w:val="26"/>
                <w:szCs w:val="26"/>
                <w:rtl/>
                <w:lang w:bidi="fa-IR"/>
              </w:rPr>
            </w:pPr>
            <w:r>
              <w:rPr>
                <w:rFonts w:cs="B Mitra" w:hint="cs"/>
                <w:sz w:val="26"/>
                <w:szCs w:val="26"/>
                <w:rtl/>
                <w:lang w:bidi="fa-IR"/>
              </w:rPr>
              <w:t>2- کاربر سکه</w:t>
            </w:r>
            <w:r w:rsidR="00A634DB">
              <w:rPr>
                <w:rFonts w:cs="B Mitra"/>
                <w:sz w:val="26"/>
                <w:szCs w:val="26"/>
                <w:rtl/>
                <w:lang w:bidi="fa-IR"/>
              </w:rPr>
              <w:softHyphen/>
            </w:r>
            <w:r>
              <w:rPr>
                <w:rFonts w:cs="B Mitra" w:hint="cs"/>
                <w:sz w:val="26"/>
                <w:szCs w:val="26"/>
                <w:rtl/>
                <w:lang w:bidi="fa-IR"/>
              </w:rPr>
              <w:t>ای برای انتخاب شانس بیشتر با سکه نداشته باشد.</w:t>
            </w:r>
          </w:p>
          <w:p w:rsidR="002F5FCD" w:rsidRDefault="009E144C" w:rsidP="00842A21">
            <w:pPr>
              <w:bidi/>
              <w:rPr>
                <w:rFonts w:cs="B Mitra"/>
                <w:sz w:val="26"/>
                <w:szCs w:val="26"/>
                <w:rtl/>
                <w:lang w:bidi="fa-IR"/>
              </w:rPr>
            </w:pPr>
            <w:r>
              <w:rPr>
                <w:rFonts w:cs="B Mitra" w:hint="cs"/>
                <w:sz w:val="26"/>
                <w:szCs w:val="26"/>
                <w:rtl/>
                <w:lang w:bidi="fa-IR"/>
              </w:rPr>
              <w:t>3- کاربر وارد صفحه دریافت شانس بیشتر شده باشد.</w:t>
            </w:r>
          </w:p>
        </w:tc>
      </w:tr>
      <w:tr w:rsidR="002F5FCD" w:rsidTr="002F5FCD">
        <w:tc>
          <w:tcPr>
            <w:tcW w:w="4675" w:type="dxa"/>
            <w:vAlign w:val="center"/>
          </w:tcPr>
          <w:p w:rsidR="00427899" w:rsidRDefault="00AF064C" w:rsidP="005860F4">
            <w:pPr>
              <w:bidi/>
              <w:jc w:val="center"/>
              <w:rPr>
                <w:rFonts w:cs="B Mitra"/>
                <w:sz w:val="26"/>
                <w:szCs w:val="26"/>
                <w:lang w:bidi="fa-IR"/>
              </w:rPr>
            </w:pPr>
            <w:r>
              <w:rPr>
                <w:rFonts w:cs="B Mitra" w:hint="cs"/>
                <w:sz w:val="26"/>
                <w:szCs w:val="26"/>
                <w:rtl/>
                <w:lang w:bidi="fa-IR"/>
              </w:rPr>
              <w:t>از بین موضوعات انتخاب شده کدام</w:t>
            </w:r>
            <w:r w:rsidR="00A634DB">
              <w:rPr>
                <w:rFonts w:cs="B Mitra"/>
                <w:sz w:val="26"/>
                <w:szCs w:val="26"/>
                <w:rtl/>
                <w:lang w:bidi="fa-IR"/>
              </w:rPr>
              <w:softHyphen/>
            </w:r>
            <w:r w:rsidR="00A634DB">
              <w:rPr>
                <w:rFonts w:cs="B Mitra" w:hint="cs"/>
                <w:sz w:val="26"/>
                <w:szCs w:val="26"/>
                <w:rtl/>
                <w:lang w:bidi="fa-IR"/>
              </w:rPr>
              <w:t xml:space="preserve"> </w:t>
            </w:r>
            <w:r>
              <w:rPr>
                <w:rFonts w:cs="B Mitra" w:hint="cs"/>
                <w:sz w:val="26"/>
                <w:szCs w:val="26"/>
                <w:rtl/>
                <w:lang w:bidi="fa-IR"/>
              </w:rPr>
              <w:t>یک برای کاربران جذابیت بیشتری داشته است؟</w:t>
            </w:r>
          </w:p>
        </w:tc>
        <w:tc>
          <w:tcPr>
            <w:tcW w:w="4675" w:type="dxa"/>
            <w:vAlign w:val="center"/>
          </w:tcPr>
          <w:p w:rsidR="00AF064C" w:rsidRDefault="00AF064C" w:rsidP="00AF064C">
            <w:pPr>
              <w:bidi/>
              <w:rPr>
                <w:rFonts w:cs="B Mitra"/>
                <w:sz w:val="26"/>
                <w:szCs w:val="26"/>
                <w:rtl/>
                <w:lang w:bidi="fa-IR"/>
              </w:rPr>
            </w:pPr>
            <w:r>
              <w:rPr>
                <w:rFonts w:cs="B Mitra" w:hint="cs"/>
                <w:sz w:val="26"/>
                <w:szCs w:val="26"/>
                <w:rtl/>
                <w:lang w:bidi="fa-IR"/>
              </w:rPr>
              <w:t>1- نسبت مراحل پیش</w:t>
            </w:r>
            <w:r w:rsidR="00A634DB">
              <w:rPr>
                <w:rFonts w:cs="B Mitra"/>
                <w:sz w:val="26"/>
                <w:szCs w:val="26"/>
                <w:rtl/>
                <w:lang w:bidi="fa-IR"/>
              </w:rPr>
              <w:softHyphen/>
            </w:r>
            <w:r w:rsidR="00A634DB">
              <w:rPr>
                <w:rFonts w:cs="B Mitra"/>
                <w:sz w:val="26"/>
                <w:szCs w:val="26"/>
                <w:rtl/>
                <w:lang w:bidi="fa-IR"/>
              </w:rPr>
              <w:softHyphen/>
            </w:r>
            <w:r>
              <w:rPr>
                <w:rFonts w:cs="B Mitra" w:hint="cs"/>
                <w:sz w:val="26"/>
                <w:szCs w:val="26"/>
                <w:rtl/>
                <w:lang w:bidi="fa-IR"/>
              </w:rPr>
              <w:t>رفته هر کاربر به نسبت کل مراحل</w:t>
            </w:r>
            <w:r w:rsidR="00A634DB">
              <w:rPr>
                <w:rFonts w:cs="B Mitra" w:hint="cs"/>
                <w:sz w:val="26"/>
                <w:szCs w:val="26"/>
                <w:rtl/>
                <w:lang w:bidi="fa-IR"/>
              </w:rPr>
              <w:t>.</w:t>
            </w:r>
          </w:p>
          <w:p w:rsidR="00427899" w:rsidRDefault="00AF064C" w:rsidP="005860F4">
            <w:pPr>
              <w:bidi/>
              <w:rPr>
                <w:rFonts w:cs="B Mitra"/>
                <w:sz w:val="26"/>
                <w:szCs w:val="26"/>
                <w:rtl/>
                <w:lang w:bidi="fa-IR"/>
              </w:rPr>
            </w:pPr>
            <w:r>
              <w:rPr>
                <w:rFonts w:cs="B Mitra" w:hint="cs"/>
                <w:sz w:val="26"/>
                <w:szCs w:val="26"/>
                <w:rtl/>
                <w:lang w:bidi="fa-IR"/>
              </w:rPr>
              <w:t>2- میانگین پیشرفت</w:t>
            </w:r>
            <w:r w:rsidR="003C4825">
              <w:rPr>
                <w:rFonts w:cs="B Mitra" w:hint="cs"/>
                <w:sz w:val="26"/>
                <w:szCs w:val="26"/>
                <w:rtl/>
                <w:lang w:bidi="fa-IR"/>
              </w:rPr>
              <w:t xml:space="preserve"> مجموع</w:t>
            </w:r>
            <w:r>
              <w:rPr>
                <w:rFonts w:cs="B Mitra" w:hint="cs"/>
                <w:sz w:val="26"/>
                <w:szCs w:val="26"/>
                <w:rtl/>
                <w:lang w:bidi="fa-IR"/>
              </w:rPr>
              <w:t xml:space="preserve"> کاربران </w:t>
            </w:r>
            <w:r w:rsidR="003C4825">
              <w:rPr>
                <w:rFonts w:cs="B Mitra" w:hint="cs"/>
                <w:sz w:val="26"/>
                <w:szCs w:val="26"/>
                <w:rtl/>
                <w:lang w:bidi="fa-IR"/>
              </w:rPr>
              <w:t xml:space="preserve">برای </w:t>
            </w:r>
            <w:r>
              <w:rPr>
                <w:rFonts w:cs="B Mitra" w:hint="cs"/>
                <w:sz w:val="26"/>
                <w:szCs w:val="26"/>
                <w:rtl/>
                <w:lang w:bidi="fa-IR"/>
              </w:rPr>
              <w:t>هر بازی</w:t>
            </w:r>
            <w:r w:rsidR="00A634DB">
              <w:rPr>
                <w:rFonts w:cs="B Mitra" w:hint="cs"/>
                <w:sz w:val="26"/>
                <w:szCs w:val="26"/>
                <w:rtl/>
                <w:lang w:bidi="fa-IR"/>
              </w:rPr>
              <w:t>.</w:t>
            </w:r>
          </w:p>
        </w:tc>
      </w:tr>
      <w:tr w:rsidR="002F5FCD" w:rsidTr="002F5FCD">
        <w:tc>
          <w:tcPr>
            <w:tcW w:w="4675" w:type="dxa"/>
            <w:vAlign w:val="center"/>
          </w:tcPr>
          <w:p w:rsidR="002F5FCD" w:rsidRDefault="00616B47" w:rsidP="002F5FCD">
            <w:pPr>
              <w:bidi/>
              <w:jc w:val="center"/>
              <w:rPr>
                <w:rFonts w:cs="B Mitra"/>
                <w:sz w:val="26"/>
                <w:szCs w:val="26"/>
                <w:rtl/>
                <w:lang w:bidi="fa-IR"/>
              </w:rPr>
            </w:pPr>
            <w:r>
              <w:rPr>
                <w:rFonts w:cs="B Mitra" w:hint="cs"/>
                <w:sz w:val="26"/>
                <w:szCs w:val="26"/>
                <w:rtl/>
                <w:lang w:bidi="fa-IR"/>
              </w:rPr>
              <w:lastRenderedPageBreak/>
              <w:t>کدام راهنما برای کاربران جذابیت بیشتری دارد؟</w:t>
            </w:r>
          </w:p>
        </w:tc>
        <w:tc>
          <w:tcPr>
            <w:tcW w:w="4675" w:type="dxa"/>
            <w:vAlign w:val="center"/>
          </w:tcPr>
          <w:p w:rsidR="00616B47" w:rsidRDefault="00616B47" w:rsidP="00616B47">
            <w:pPr>
              <w:bidi/>
              <w:rPr>
                <w:rFonts w:cs="B Mitra"/>
                <w:sz w:val="26"/>
                <w:szCs w:val="26"/>
                <w:rtl/>
                <w:lang w:bidi="fa-IR"/>
              </w:rPr>
            </w:pPr>
            <w:r>
              <w:rPr>
                <w:rFonts w:cs="B Mitra" w:hint="cs"/>
                <w:sz w:val="26"/>
                <w:szCs w:val="26"/>
                <w:rtl/>
                <w:lang w:bidi="fa-IR"/>
              </w:rPr>
              <w:t xml:space="preserve">1- </w:t>
            </w:r>
            <w:r w:rsidR="00567FF4">
              <w:rPr>
                <w:rFonts w:cs="B Mitra" w:hint="cs"/>
                <w:sz w:val="26"/>
                <w:szCs w:val="26"/>
                <w:rtl/>
                <w:lang w:bidi="fa-IR"/>
              </w:rPr>
              <w:t>تعداد</w:t>
            </w:r>
            <w:r>
              <w:rPr>
                <w:rFonts w:cs="B Mitra" w:hint="cs"/>
                <w:sz w:val="26"/>
                <w:szCs w:val="26"/>
                <w:rtl/>
                <w:lang w:bidi="fa-IR"/>
              </w:rPr>
              <w:t xml:space="preserve"> سکه</w:t>
            </w:r>
            <w:r w:rsidR="00567FF4">
              <w:rPr>
                <w:rFonts w:cs="B Mitra" w:hint="cs"/>
                <w:sz w:val="26"/>
                <w:szCs w:val="26"/>
                <w:rtl/>
                <w:lang w:bidi="fa-IR"/>
              </w:rPr>
              <w:t xml:space="preserve"> لازم</w:t>
            </w:r>
            <w:r>
              <w:rPr>
                <w:rFonts w:cs="B Mitra" w:hint="cs"/>
                <w:sz w:val="26"/>
                <w:szCs w:val="26"/>
                <w:rtl/>
                <w:lang w:bidi="fa-IR"/>
              </w:rPr>
              <w:t xml:space="preserve"> برای راهنما</w:t>
            </w:r>
          </w:p>
          <w:p w:rsidR="00616B47" w:rsidRDefault="00616B47" w:rsidP="00616B47">
            <w:pPr>
              <w:bidi/>
              <w:rPr>
                <w:rFonts w:cs="B Mitra"/>
                <w:sz w:val="26"/>
                <w:szCs w:val="26"/>
                <w:rtl/>
                <w:lang w:bidi="fa-IR"/>
              </w:rPr>
            </w:pPr>
            <w:r>
              <w:rPr>
                <w:rFonts w:cs="B Mitra" w:hint="cs"/>
                <w:sz w:val="26"/>
                <w:szCs w:val="26"/>
                <w:rtl/>
                <w:lang w:bidi="fa-IR"/>
              </w:rPr>
              <w:t>2- نسبت استفاده از راهنماها</w:t>
            </w:r>
          </w:p>
          <w:p w:rsidR="002F5FCD" w:rsidRDefault="00616B47" w:rsidP="000F7866">
            <w:pPr>
              <w:bidi/>
              <w:rPr>
                <w:rFonts w:cs="B Mitra"/>
                <w:sz w:val="26"/>
                <w:szCs w:val="26"/>
                <w:rtl/>
                <w:lang w:bidi="fa-IR"/>
              </w:rPr>
            </w:pPr>
            <w:r>
              <w:rPr>
                <w:rFonts w:cs="B Mitra" w:hint="cs"/>
                <w:sz w:val="26"/>
                <w:szCs w:val="26"/>
                <w:rtl/>
                <w:lang w:bidi="fa-IR"/>
              </w:rPr>
              <w:t xml:space="preserve">3- نسبت </w:t>
            </w:r>
            <w:r w:rsidR="003D6D1D">
              <w:rPr>
                <w:rFonts w:cs="B Mitra" w:hint="cs"/>
                <w:sz w:val="26"/>
                <w:szCs w:val="26"/>
                <w:rtl/>
                <w:lang w:bidi="fa-IR"/>
              </w:rPr>
              <w:t>تعداد</w:t>
            </w:r>
            <w:r>
              <w:rPr>
                <w:rFonts w:cs="B Mitra" w:hint="cs"/>
                <w:sz w:val="26"/>
                <w:szCs w:val="26"/>
                <w:rtl/>
                <w:lang w:bidi="fa-IR"/>
              </w:rPr>
              <w:t xml:space="preserve"> سکه لازم به میزان استفاده برای مقایسه میزان محبوبیت نسبی راهنماها</w:t>
            </w:r>
          </w:p>
        </w:tc>
      </w:tr>
    </w:tbl>
    <w:p w:rsidR="00842A21" w:rsidRDefault="00842A21" w:rsidP="00C71BF8">
      <w:pPr>
        <w:bidi/>
        <w:spacing w:line="240" w:lineRule="auto"/>
        <w:rPr>
          <w:rFonts w:cs="B Zar"/>
          <w:b/>
          <w:bCs/>
          <w:sz w:val="2"/>
          <w:szCs w:val="2"/>
          <w:rtl/>
          <w:lang w:bidi="fa-IR"/>
        </w:rPr>
      </w:pPr>
    </w:p>
    <w:p w:rsidR="000F7866" w:rsidRDefault="000F7866" w:rsidP="001C3748">
      <w:pPr>
        <w:bidi/>
        <w:spacing w:line="240" w:lineRule="auto"/>
        <w:jc w:val="both"/>
        <w:rPr>
          <w:rFonts w:cs="B Mitra"/>
          <w:sz w:val="26"/>
          <w:szCs w:val="26"/>
          <w:lang w:bidi="fa-IR"/>
        </w:rPr>
      </w:pPr>
      <w:r>
        <w:rPr>
          <w:rFonts w:cs="B Mitra" w:hint="cs"/>
          <w:sz w:val="26"/>
          <w:szCs w:val="26"/>
          <w:rtl/>
          <w:lang w:bidi="fa-IR"/>
        </w:rPr>
        <w:t>پیش از انجام تحلیل</w:t>
      </w:r>
      <w:r w:rsidR="00A634DB">
        <w:rPr>
          <w:rFonts w:cs="B Mitra"/>
          <w:sz w:val="26"/>
          <w:szCs w:val="26"/>
          <w:rtl/>
          <w:lang w:bidi="fa-IR"/>
        </w:rPr>
        <w:softHyphen/>
      </w:r>
      <w:r>
        <w:rPr>
          <w:rFonts w:cs="B Mitra" w:hint="cs"/>
          <w:sz w:val="26"/>
          <w:szCs w:val="26"/>
          <w:rtl/>
          <w:lang w:bidi="fa-IR"/>
        </w:rPr>
        <w:t>ها بر روی رفتار کاربران</w:t>
      </w:r>
      <w:r w:rsidR="003C004F">
        <w:rPr>
          <w:rFonts w:cs="B Mitra" w:hint="cs"/>
          <w:sz w:val="26"/>
          <w:szCs w:val="26"/>
          <w:rtl/>
          <w:lang w:bidi="fa-IR"/>
        </w:rPr>
        <w:t>،</w:t>
      </w:r>
      <w:r>
        <w:rPr>
          <w:rFonts w:cs="B Mitra" w:hint="cs"/>
          <w:sz w:val="26"/>
          <w:szCs w:val="26"/>
          <w:rtl/>
          <w:lang w:bidi="fa-IR"/>
        </w:rPr>
        <w:t xml:space="preserve"> چند مورد از رویداد</w:t>
      </w:r>
      <w:r w:rsidR="00A634DB">
        <w:rPr>
          <w:rFonts w:cs="B Mitra"/>
          <w:sz w:val="26"/>
          <w:szCs w:val="26"/>
          <w:rtl/>
          <w:lang w:bidi="fa-IR"/>
        </w:rPr>
        <w:softHyphen/>
      </w:r>
      <w:r>
        <w:rPr>
          <w:rFonts w:cs="B Mitra" w:hint="cs"/>
          <w:sz w:val="26"/>
          <w:szCs w:val="26"/>
          <w:rtl/>
          <w:lang w:bidi="fa-IR"/>
        </w:rPr>
        <w:t>های مهم که در الگوریتم</w:t>
      </w:r>
      <w:r w:rsidR="00A634DB">
        <w:rPr>
          <w:rFonts w:cs="B Mitra"/>
          <w:sz w:val="26"/>
          <w:szCs w:val="26"/>
          <w:rtl/>
          <w:lang w:bidi="fa-IR"/>
        </w:rPr>
        <w:softHyphen/>
      </w:r>
      <w:r>
        <w:rPr>
          <w:rFonts w:cs="B Mitra" w:hint="cs"/>
          <w:sz w:val="26"/>
          <w:szCs w:val="26"/>
          <w:rtl/>
          <w:lang w:bidi="fa-IR"/>
        </w:rPr>
        <w:t>ها مورد استفاده قرار گرفته</w:t>
      </w:r>
      <w:r w:rsidR="00A634DB">
        <w:rPr>
          <w:rFonts w:cs="B Mitra"/>
          <w:sz w:val="26"/>
          <w:szCs w:val="26"/>
          <w:rtl/>
          <w:lang w:bidi="fa-IR"/>
        </w:rPr>
        <w:softHyphen/>
      </w:r>
      <w:r>
        <w:rPr>
          <w:rFonts w:cs="B Mitra" w:hint="cs"/>
          <w:sz w:val="26"/>
          <w:szCs w:val="26"/>
          <w:rtl/>
          <w:lang w:bidi="fa-IR"/>
        </w:rPr>
        <w:t>اند لازم است دقیق</w:t>
      </w:r>
      <w:r w:rsidR="00A634DB">
        <w:rPr>
          <w:rFonts w:cs="B Mitra"/>
          <w:sz w:val="26"/>
          <w:szCs w:val="26"/>
          <w:rtl/>
          <w:lang w:bidi="fa-IR"/>
        </w:rPr>
        <w:softHyphen/>
      </w:r>
      <w:r>
        <w:rPr>
          <w:rFonts w:cs="B Mitra" w:hint="cs"/>
          <w:sz w:val="26"/>
          <w:szCs w:val="26"/>
          <w:rtl/>
          <w:lang w:bidi="fa-IR"/>
        </w:rPr>
        <w:t>تر معرفی شوند</w:t>
      </w:r>
      <w:r w:rsidR="001B6026">
        <w:rPr>
          <w:rFonts w:cs="B Mitra" w:hint="cs"/>
          <w:sz w:val="26"/>
          <w:szCs w:val="26"/>
          <w:rtl/>
          <w:lang w:bidi="fa-IR"/>
        </w:rPr>
        <w:t>، جدول4 به این موارد می</w:t>
      </w:r>
      <w:r w:rsidR="00A634DB">
        <w:rPr>
          <w:rFonts w:cs="B Mitra"/>
          <w:sz w:val="26"/>
          <w:szCs w:val="26"/>
          <w:rtl/>
          <w:lang w:bidi="fa-IR"/>
        </w:rPr>
        <w:softHyphen/>
      </w:r>
      <w:r w:rsidR="001B6026">
        <w:rPr>
          <w:rFonts w:cs="B Mitra" w:hint="cs"/>
          <w:sz w:val="26"/>
          <w:szCs w:val="26"/>
          <w:rtl/>
          <w:lang w:bidi="fa-IR"/>
        </w:rPr>
        <w:t>پردازد.</w:t>
      </w:r>
    </w:p>
    <w:p w:rsidR="001B6026" w:rsidRPr="00C80262" w:rsidRDefault="001B6026" w:rsidP="001B6026">
      <w:pPr>
        <w:bidi/>
        <w:spacing w:line="240" w:lineRule="auto"/>
        <w:rPr>
          <w:rFonts w:cs="B Mitra"/>
          <w:sz w:val="36"/>
          <w:szCs w:val="36"/>
          <w:rtl/>
          <w:lang w:bidi="fa-IR"/>
          <w:rPrChange w:id="49" w:author="Farshad Agha" w:date="2018-01-04T12:48:00Z">
            <w:rPr>
              <w:rFonts w:cs="B Mitra"/>
              <w:sz w:val="26"/>
              <w:szCs w:val="26"/>
              <w:rtl/>
              <w:lang w:bidi="fa-IR"/>
            </w:rPr>
          </w:rPrChange>
        </w:rPr>
      </w:pPr>
      <w:r w:rsidRPr="00CE3034">
        <w:rPr>
          <w:rFonts w:cs="B Mitra"/>
          <w:noProof/>
          <w:sz w:val="26"/>
          <w:szCs w:val="26"/>
        </w:rPr>
        <mc:AlternateContent>
          <mc:Choice Requires="wps">
            <w:drawing>
              <wp:anchor distT="45720" distB="45720" distL="114300" distR="114300" simplePos="0" relativeHeight="251748352" behindDoc="0" locked="0" layoutInCell="1" allowOverlap="1" wp14:anchorId="1FEEB386" wp14:editId="2369EBEE">
                <wp:simplePos x="0" y="0"/>
                <wp:positionH relativeFrom="margin">
                  <wp:posOffset>561975</wp:posOffset>
                </wp:positionH>
                <wp:positionV relativeFrom="paragraph">
                  <wp:posOffset>102235</wp:posOffset>
                </wp:positionV>
                <wp:extent cx="4819650" cy="352425"/>
                <wp:effectExtent l="0" t="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0" cy="352425"/>
                        </a:xfrm>
                        <a:prstGeom prst="rect">
                          <a:avLst/>
                        </a:prstGeom>
                        <a:noFill/>
                        <a:ln w="9525">
                          <a:noFill/>
                          <a:miter lim="800000"/>
                          <a:headEnd/>
                          <a:tailEnd/>
                        </a:ln>
                      </wps:spPr>
                      <wps:txbx>
                        <w:txbxContent>
                          <w:p w:rsidR="009C7B16" w:rsidRPr="002C64E1" w:rsidRDefault="009C7B16" w:rsidP="001B6026">
                            <w:pPr>
                              <w:bidi/>
                              <w:jc w:val="center"/>
                              <w:rPr>
                                <w:rFonts w:cs="B Zar"/>
                                <w:b/>
                                <w:bCs/>
                                <w:sz w:val="18"/>
                                <w:szCs w:val="18"/>
                                <w:lang w:bidi="fa-IR"/>
                              </w:rPr>
                            </w:pPr>
                            <w:r w:rsidRPr="002C64E1">
                              <w:rPr>
                                <w:rFonts w:cs="B Zar" w:hint="cs"/>
                                <w:b/>
                                <w:bCs/>
                                <w:sz w:val="18"/>
                                <w:szCs w:val="18"/>
                                <w:rtl/>
                                <w:lang w:bidi="fa-IR"/>
                              </w:rPr>
                              <w:t>جدول</w:t>
                            </w:r>
                            <w:r>
                              <w:rPr>
                                <w:rFonts w:cs="B Zar" w:hint="cs"/>
                                <w:b/>
                                <w:bCs/>
                                <w:sz w:val="18"/>
                                <w:szCs w:val="18"/>
                                <w:rtl/>
                                <w:lang w:bidi="fa-IR"/>
                              </w:rPr>
                              <w:t>4</w:t>
                            </w:r>
                            <w:r w:rsidRPr="002C64E1">
                              <w:rPr>
                                <w:rFonts w:cs="B Zar" w:hint="cs"/>
                                <w:b/>
                                <w:bCs/>
                                <w:sz w:val="18"/>
                                <w:szCs w:val="18"/>
                                <w:rtl/>
                                <w:lang w:bidi="fa-IR"/>
                              </w:rPr>
                              <w:t xml:space="preserve">- </w:t>
                            </w:r>
                            <w:r>
                              <w:rPr>
                                <w:rFonts w:cs="B Zar" w:hint="cs"/>
                                <w:b/>
                                <w:bCs/>
                                <w:sz w:val="18"/>
                                <w:szCs w:val="18"/>
                                <w:rtl/>
                                <w:lang w:bidi="fa-IR"/>
                              </w:rPr>
                              <w:t>انواع رویداد و ویژگی</w:t>
                            </w:r>
                            <w:r>
                              <w:rPr>
                                <w:rFonts w:cs="B Zar"/>
                                <w:b/>
                                <w:bCs/>
                                <w:sz w:val="18"/>
                                <w:szCs w:val="18"/>
                                <w:rtl/>
                                <w:lang w:bidi="fa-IR"/>
                              </w:rPr>
                              <w:softHyphen/>
                            </w:r>
                            <w:r>
                              <w:rPr>
                                <w:rFonts w:cs="B Zar" w:hint="cs"/>
                                <w:b/>
                                <w:bCs/>
                                <w:sz w:val="18"/>
                                <w:szCs w:val="18"/>
                                <w:rtl/>
                                <w:lang w:bidi="fa-IR"/>
                              </w:rPr>
                              <w:t>های هر کدام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EEB386" id="Text Box 38" o:spid="_x0000_s1029" type="#_x0000_t202" style="position:absolute;left:0;text-align:left;margin-left:44.25pt;margin-top:8.05pt;width:379.5pt;height:27.75pt;z-index:2517483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" filled="f" stroked="f">
                <v:textbox>
                  <w:txbxContent>
                    <w:p w:rsidR="009C7B16" w:rsidRPr="002C64E1" w:rsidRDefault="009C7B16" w:rsidP="001B6026">
                      <w:pPr>
                        <w:bidi/>
                        <w:jc w:val="center"/>
                        <w:rPr>
                          <w:rFonts w:cs="B Zar"/>
                          <w:b/>
                          <w:bCs/>
                          <w:sz w:val="18"/>
                          <w:szCs w:val="18"/>
                          <w:lang w:bidi="fa-IR"/>
                        </w:rPr>
                      </w:pPr>
                      <w:r w:rsidRPr="002C64E1">
                        <w:rPr>
                          <w:rFonts w:cs="B Zar" w:hint="cs"/>
                          <w:b/>
                          <w:bCs/>
                          <w:sz w:val="18"/>
                          <w:szCs w:val="18"/>
                          <w:rtl/>
                          <w:lang w:bidi="fa-IR"/>
                        </w:rPr>
                        <w:t>جدول</w:t>
                      </w:r>
                      <w:r>
                        <w:rPr>
                          <w:rFonts w:cs="B Zar" w:hint="cs"/>
                          <w:b/>
                          <w:bCs/>
                          <w:sz w:val="18"/>
                          <w:szCs w:val="18"/>
                          <w:rtl/>
                          <w:lang w:bidi="fa-IR"/>
                        </w:rPr>
                        <w:t>4</w:t>
                      </w:r>
                      <w:r w:rsidRPr="002C64E1">
                        <w:rPr>
                          <w:rFonts w:cs="B Zar" w:hint="cs"/>
                          <w:b/>
                          <w:bCs/>
                          <w:sz w:val="18"/>
                          <w:szCs w:val="18"/>
                          <w:rtl/>
                          <w:lang w:bidi="fa-IR"/>
                        </w:rPr>
                        <w:t xml:space="preserve">- </w:t>
                      </w:r>
                      <w:r>
                        <w:rPr>
                          <w:rFonts w:cs="B Zar" w:hint="cs"/>
                          <w:b/>
                          <w:bCs/>
                          <w:sz w:val="18"/>
                          <w:szCs w:val="18"/>
                          <w:rtl/>
                          <w:lang w:bidi="fa-IR"/>
                        </w:rPr>
                        <w:t>انواع رویداد و ویژگی</w:t>
                      </w:r>
                      <w:r>
                        <w:rPr>
                          <w:rFonts w:cs="B Zar"/>
                          <w:b/>
                          <w:bCs/>
                          <w:sz w:val="18"/>
                          <w:szCs w:val="18"/>
                          <w:rtl/>
                          <w:lang w:bidi="fa-IR"/>
                        </w:rPr>
                        <w:softHyphen/>
                      </w:r>
                      <w:r>
                        <w:rPr>
                          <w:rFonts w:cs="B Zar" w:hint="cs"/>
                          <w:b/>
                          <w:bCs/>
                          <w:sz w:val="18"/>
                          <w:szCs w:val="18"/>
                          <w:rtl/>
                          <w:lang w:bidi="fa-IR"/>
                        </w:rPr>
                        <w:t>های هر کدام</w:t>
                      </w:r>
                    </w:p>
                  </w:txbxContent>
                </v:textbox>
                <w10:wrap anchorx="margin"/>
              </v:shape>
            </w:pict>
          </mc:Fallback>
        </mc:AlternateContent>
      </w:r>
    </w:p>
    <w:tbl>
      <w:tblPr>
        <w:tblStyle w:val="TableGrid"/>
        <w:bidiVisual/>
        <w:tblW w:w="0" w:type="auto"/>
        <w:tblLook w:val="04A0" w:firstRow="1" w:lastRow="0" w:firstColumn="1" w:lastColumn="0" w:noHBand="0" w:noVBand="1"/>
      </w:tblPr>
      <w:tblGrid>
        <w:gridCol w:w="2693"/>
        <w:gridCol w:w="3540"/>
        <w:gridCol w:w="3117"/>
      </w:tblGrid>
      <w:tr w:rsidR="000F7866" w:rsidTr="000F53AA">
        <w:tc>
          <w:tcPr>
            <w:tcW w:w="2693" w:type="dxa"/>
            <w:vAlign w:val="center"/>
          </w:tcPr>
          <w:p w:rsidR="000F7866" w:rsidRPr="000F7866" w:rsidRDefault="000F7866" w:rsidP="000F7866">
            <w:pPr>
              <w:bidi/>
              <w:jc w:val="center"/>
              <w:rPr>
                <w:rFonts w:cs="B Mitra"/>
                <w:b/>
                <w:bCs/>
                <w:sz w:val="26"/>
                <w:szCs w:val="26"/>
                <w:rtl/>
                <w:lang w:bidi="fa-IR"/>
              </w:rPr>
            </w:pPr>
            <w:r>
              <w:rPr>
                <w:rFonts w:cs="B Mitra" w:hint="cs"/>
                <w:b/>
                <w:bCs/>
                <w:sz w:val="26"/>
                <w:szCs w:val="26"/>
                <w:rtl/>
                <w:lang w:bidi="fa-IR"/>
              </w:rPr>
              <w:t>رویداد</w:t>
            </w:r>
          </w:p>
        </w:tc>
        <w:tc>
          <w:tcPr>
            <w:tcW w:w="3540" w:type="dxa"/>
            <w:vAlign w:val="center"/>
          </w:tcPr>
          <w:p w:rsidR="000F7866" w:rsidRDefault="000F7866" w:rsidP="000F7866">
            <w:pPr>
              <w:bidi/>
              <w:jc w:val="center"/>
              <w:rPr>
                <w:rFonts w:cs="B Mitra"/>
                <w:sz w:val="26"/>
                <w:szCs w:val="26"/>
                <w:rtl/>
                <w:lang w:bidi="fa-IR"/>
              </w:rPr>
            </w:pPr>
            <w:r>
              <w:rPr>
                <w:rFonts w:cs="B Mitra" w:hint="cs"/>
                <w:b/>
                <w:bCs/>
                <w:sz w:val="26"/>
                <w:szCs w:val="26"/>
                <w:rtl/>
                <w:lang w:bidi="fa-IR"/>
              </w:rPr>
              <w:t>توضیح</w:t>
            </w:r>
          </w:p>
        </w:tc>
        <w:tc>
          <w:tcPr>
            <w:tcW w:w="3117" w:type="dxa"/>
            <w:vAlign w:val="center"/>
          </w:tcPr>
          <w:p w:rsidR="000F7866" w:rsidRDefault="00A55A17" w:rsidP="000F7866">
            <w:pPr>
              <w:bidi/>
              <w:jc w:val="center"/>
              <w:rPr>
                <w:rFonts w:cs="B Mitra"/>
                <w:sz w:val="26"/>
                <w:szCs w:val="26"/>
                <w:rtl/>
                <w:lang w:bidi="fa-IR"/>
              </w:rPr>
            </w:pPr>
            <w:r>
              <w:rPr>
                <w:rFonts w:cs="B Mitra" w:hint="cs"/>
                <w:b/>
                <w:bCs/>
                <w:sz w:val="26"/>
                <w:szCs w:val="26"/>
                <w:rtl/>
                <w:lang w:bidi="fa-IR"/>
              </w:rPr>
              <w:t>مشخصات</w:t>
            </w:r>
            <w:r w:rsidR="000F7866">
              <w:rPr>
                <w:rFonts w:cs="B Mitra" w:hint="cs"/>
                <w:b/>
                <w:bCs/>
                <w:sz w:val="26"/>
                <w:szCs w:val="26"/>
                <w:rtl/>
                <w:lang w:bidi="fa-IR"/>
              </w:rPr>
              <w:t xml:space="preserve"> </w:t>
            </w:r>
          </w:p>
        </w:tc>
      </w:tr>
      <w:tr w:rsidR="000F7866" w:rsidTr="000F53AA">
        <w:tc>
          <w:tcPr>
            <w:tcW w:w="2693" w:type="dxa"/>
            <w:vAlign w:val="center"/>
          </w:tcPr>
          <w:p w:rsidR="000F7866" w:rsidRPr="0067544E" w:rsidRDefault="001C3DE8" w:rsidP="000F7866">
            <w:pPr>
              <w:bidi/>
              <w:jc w:val="center"/>
              <w:rPr>
                <w:rtl/>
              </w:rPr>
            </w:pPr>
            <w:r>
              <w:rPr>
                <w:rFonts w:cs="B Mitra" w:hint="cs"/>
                <w:sz w:val="26"/>
                <w:szCs w:val="26"/>
                <w:rtl/>
                <w:lang w:bidi="fa-IR"/>
              </w:rPr>
              <w:t>نداشتن</w:t>
            </w:r>
            <w:r w:rsidR="000F7866">
              <w:rPr>
                <w:rFonts w:cs="B Mitra" w:hint="cs"/>
                <w:sz w:val="26"/>
                <w:szCs w:val="26"/>
                <w:rtl/>
                <w:lang w:bidi="fa-IR"/>
              </w:rPr>
              <w:t xml:space="preserve"> انرژی</w:t>
            </w:r>
            <w:r w:rsidR="0067544E">
              <w:rPr>
                <w:rFonts w:cs="B Mitra" w:hint="cs"/>
                <w:sz w:val="26"/>
                <w:szCs w:val="26"/>
                <w:rtl/>
                <w:lang w:bidi="fa-IR"/>
              </w:rPr>
              <w:t xml:space="preserve"> و سکه</w:t>
            </w:r>
          </w:p>
        </w:tc>
        <w:tc>
          <w:tcPr>
            <w:tcW w:w="3540" w:type="dxa"/>
            <w:vAlign w:val="center"/>
          </w:tcPr>
          <w:p w:rsidR="000F7866" w:rsidRDefault="000F7866" w:rsidP="000F7866">
            <w:pPr>
              <w:bidi/>
              <w:jc w:val="center"/>
              <w:rPr>
                <w:rFonts w:cs="B Mitra"/>
                <w:sz w:val="26"/>
                <w:szCs w:val="26"/>
                <w:rtl/>
                <w:lang w:bidi="fa-IR"/>
              </w:rPr>
            </w:pPr>
            <w:r>
              <w:rPr>
                <w:rFonts w:cs="B Mitra" w:hint="cs"/>
                <w:sz w:val="26"/>
                <w:szCs w:val="26"/>
                <w:rtl/>
                <w:lang w:bidi="fa-IR"/>
              </w:rPr>
              <w:t>این رویداد زمانی ثبت می</w:t>
            </w:r>
            <w:r w:rsidR="00A634DB">
              <w:rPr>
                <w:rFonts w:cs="B Mitra"/>
                <w:sz w:val="26"/>
                <w:szCs w:val="26"/>
                <w:rtl/>
                <w:lang w:bidi="fa-IR"/>
              </w:rPr>
              <w:softHyphen/>
            </w:r>
            <w:r>
              <w:rPr>
                <w:rFonts w:cs="B Mitra" w:hint="cs"/>
                <w:sz w:val="26"/>
                <w:szCs w:val="26"/>
                <w:rtl/>
                <w:lang w:bidi="fa-IR"/>
              </w:rPr>
              <w:t>شود که کاربر با اتمام مرحله انرژی خود را از دست می</w:t>
            </w:r>
            <w:r w:rsidR="00A634DB">
              <w:rPr>
                <w:rFonts w:cs="B Mitra"/>
                <w:sz w:val="26"/>
                <w:szCs w:val="26"/>
                <w:rtl/>
                <w:lang w:bidi="fa-IR"/>
              </w:rPr>
              <w:softHyphen/>
            </w:r>
            <w:r>
              <w:rPr>
                <w:rFonts w:cs="B Mitra" w:hint="cs"/>
                <w:sz w:val="26"/>
                <w:szCs w:val="26"/>
                <w:rtl/>
                <w:lang w:bidi="fa-IR"/>
              </w:rPr>
              <w:t xml:space="preserve">دهد و </w:t>
            </w:r>
            <w:r w:rsidR="008D681E">
              <w:rPr>
                <w:rFonts w:cs="B Mitra" w:hint="cs"/>
                <w:sz w:val="26"/>
                <w:szCs w:val="26"/>
                <w:rtl/>
                <w:lang w:bidi="fa-IR"/>
              </w:rPr>
              <w:t>مقدار انرژی و سکه</w:t>
            </w:r>
            <w:r w:rsidR="00A634DB">
              <w:rPr>
                <w:rFonts w:cs="B Mitra"/>
                <w:sz w:val="26"/>
                <w:szCs w:val="26"/>
                <w:rtl/>
                <w:lang w:bidi="fa-IR"/>
              </w:rPr>
              <w:softHyphen/>
            </w:r>
            <w:r w:rsidR="008D681E">
              <w:rPr>
                <w:rFonts w:cs="B Mitra" w:hint="cs"/>
                <w:sz w:val="26"/>
                <w:szCs w:val="26"/>
                <w:rtl/>
                <w:lang w:bidi="fa-IR"/>
              </w:rPr>
              <w:t>هایش برابر صفر می</w:t>
            </w:r>
            <w:r w:rsidR="00A634DB">
              <w:rPr>
                <w:rFonts w:cs="B Mitra"/>
                <w:sz w:val="26"/>
                <w:szCs w:val="26"/>
                <w:rtl/>
                <w:lang w:bidi="fa-IR"/>
              </w:rPr>
              <w:softHyphen/>
            </w:r>
            <w:r w:rsidR="008D681E">
              <w:rPr>
                <w:rFonts w:cs="B Mitra" w:hint="cs"/>
                <w:sz w:val="26"/>
                <w:szCs w:val="26"/>
                <w:rtl/>
                <w:lang w:bidi="fa-IR"/>
              </w:rPr>
              <w:t>گردد</w:t>
            </w:r>
            <w:r>
              <w:rPr>
                <w:rFonts w:cs="B Mitra" w:hint="cs"/>
                <w:sz w:val="26"/>
                <w:szCs w:val="26"/>
                <w:rtl/>
                <w:lang w:bidi="fa-IR"/>
              </w:rPr>
              <w:t>.</w:t>
            </w:r>
          </w:p>
        </w:tc>
        <w:tc>
          <w:tcPr>
            <w:tcW w:w="3117" w:type="dxa"/>
            <w:vAlign w:val="center"/>
          </w:tcPr>
          <w:p w:rsidR="000F7866" w:rsidRPr="00733F1B" w:rsidRDefault="00A55A17" w:rsidP="000F7866">
            <w:pPr>
              <w:bidi/>
              <w:jc w:val="center"/>
              <w:rPr>
                <w:rFonts w:asciiTheme="majorBidi" w:hAnsiTheme="majorBidi" w:cstheme="majorBidi"/>
                <w:sz w:val="20"/>
                <w:szCs w:val="20"/>
                <w:lang w:bidi="fa-IR"/>
              </w:rPr>
            </w:pPr>
            <w:r w:rsidRPr="00733F1B">
              <w:rPr>
                <w:rFonts w:asciiTheme="majorBidi" w:hAnsiTheme="majorBidi" w:cstheme="majorBidi"/>
                <w:sz w:val="20"/>
                <w:szCs w:val="20"/>
                <w:lang w:bidi="fa-IR"/>
              </w:rPr>
              <w:t>page = EndLevelView</w:t>
            </w:r>
          </w:p>
          <w:p w:rsidR="00A55A17" w:rsidRPr="00733F1B" w:rsidRDefault="00A55A17" w:rsidP="00A55A17">
            <w:pPr>
              <w:bidi/>
              <w:jc w:val="center"/>
              <w:rPr>
                <w:rFonts w:asciiTheme="majorBidi" w:hAnsiTheme="majorBidi" w:cstheme="majorBidi"/>
                <w:sz w:val="20"/>
                <w:szCs w:val="20"/>
                <w:lang w:bidi="fa-IR"/>
              </w:rPr>
            </w:pPr>
            <w:r w:rsidRPr="00733F1B">
              <w:rPr>
                <w:rFonts w:asciiTheme="majorBidi" w:hAnsiTheme="majorBidi" w:cstheme="majorBidi"/>
                <w:sz w:val="20"/>
                <w:szCs w:val="20"/>
                <w:lang w:bidi="fa-IR"/>
              </w:rPr>
              <w:t>action = enter</w:t>
            </w:r>
          </w:p>
          <w:p w:rsidR="00A55A17" w:rsidRPr="00733F1B" w:rsidRDefault="00A55A17" w:rsidP="00A55A17">
            <w:pPr>
              <w:bidi/>
              <w:jc w:val="center"/>
              <w:rPr>
                <w:rFonts w:asciiTheme="majorBidi" w:hAnsiTheme="majorBidi" w:cstheme="majorBidi"/>
                <w:sz w:val="20"/>
                <w:szCs w:val="20"/>
                <w:lang w:bidi="fa-IR"/>
              </w:rPr>
            </w:pPr>
            <w:r w:rsidRPr="00733F1B">
              <w:rPr>
                <w:rFonts w:asciiTheme="majorBidi" w:hAnsiTheme="majorBidi" w:cstheme="majorBidi"/>
                <w:sz w:val="20"/>
                <w:szCs w:val="20"/>
                <w:lang w:bidi="fa-IR"/>
              </w:rPr>
              <w:t>data={energy=0</w:t>
            </w:r>
            <w:r w:rsidR="000F53AA" w:rsidRPr="00733F1B">
              <w:rPr>
                <w:rFonts w:asciiTheme="majorBidi" w:hAnsiTheme="majorBidi" w:cstheme="majorBidi"/>
                <w:sz w:val="20"/>
                <w:szCs w:val="20"/>
                <w:lang w:bidi="fa-IR"/>
              </w:rPr>
              <w:t>,coins=0</w:t>
            </w:r>
            <w:r w:rsidRPr="00733F1B">
              <w:rPr>
                <w:rFonts w:asciiTheme="majorBidi" w:hAnsiTheme="majorBidi" w:cstheme="majorBidi"/>
                <w:sz w:val="20"/>
                <w:szCs w:val="20"/>
                <w:lang w:bidi="fa-IR"/>
              </w:rPr>
              <w:t>}</w:t>
            </w:r>
          </w:p>
        </w:tc>
      </w:tr>
      <w:tr w:rsidR="000F7866" w:rsidTr="000F53AA">
        <w:tc>
          <w:tcPr>
            <w:tcW w:w="2693" w:type="dxa"/>
            <w:vAlign w:val="center"/>
          </w:tcPr>
          <w:p w:rsidR="000F7866" w:rsidRDefault="00256122" w:rsidP="000F7866">
            <w:pPr>
              <w:bidi/>
              <w:jc w:val="center"/>
              <w:rPr>
                <w:rFonts w:cs="B Mitra"/>
                <w:sz w:val="26"/>
                <w:szCs w:val="26"/>
                <w:rtl/>
                <w:lang w:bidi="fa-IR"/>
              </w:rPr>
            </w:pPr>
            <w:r>
              <w:rPr>
                <w:rFonts w:cs="B Mitra" w:hint="cs"/>
                <w:sz w:val="26"/>
                <w:szCs w:val="26"/>
                <w:rtl/>
                <w:lang w:bidi="fa-IR"/>
              </w:rPr>
              <w:t>ورود به برنامه</w:t>
            </w:r>
          </w:p>
        </w:tc>
        <w:tc>
          <w:tcPr>
            <w:tcW w:w="3540" w:type="dxa"/>
            <w:vAlign w:val="center"/>
          </w:tcPr>
          <w:p w:rsidR="000F7866" w:rsidRDefault="00256122" w:rsidP="000F7866">
            <w:pPr>
              <w:bidi/>
              <w:jc w:val="center"/>
              <w:rPr>
                <w:rFonts w:cs="B Mitra"/>
                <w:sz w:val="26"/>
                <w:szCs w:val="26"/>
                <w:rtl/>
                <w:lang w:bidi="fa-IR"/>
              </w:rPr>
            </w:pPr>
            <w:r>
              <w:rPr>
                <w:rFonts w:cs="B Mitra" w:hint="cs"/>
                <w:sz w:val="26"/>
                <w:szCs w:val="26"/>
                <w:rtl/>
                <w:lang w:bidi="fa-IR"/>
              </w:rPr>
              <w:t>این رویداد زمانی اتفاق می</w:t>
            </w:r>
            <w:r w:rsidR="00A634DB">
              <w:rPr>
                <w:rFonts w:cs="B Mitra"/>
                <w:sz w:val="26"/>
                <w:szCs w:val="26"/>
                <w:rtl/>
                <w:lang w:bidi="fa-IR"/>
              </w:rPr>
              <w:softHyphen/>
            </w:r>
            <w:r>
              <w:rPr>
                <w:rFonts w:cs="B Mitra" w:hint="cs"/>
                <w:sz w:val="26"/>
                <w:szCs w:val="26"/>
                <w:rtl/>
                <w:lang w:bidi="fa-IR"/>
              </w:rPr>
              <w:t xml:space="preserve">افتد که کاربر با کلیک روی آیکن </w:t>
            </w:r>
            <w:r w:rsidR="005E1C96">
              <w:rPr>
                <w:rFonts w:cs="B Mitra" w:hint="cs"/>
                <w:sz w:val="26"/>
                <w:szCs w:val="26"/>
                <w:rtl/>
                <w:lang w:bidi="fa-IR"/>
              </w:rPr>
              <w:t>بازی</w:t>
            </w:r>
            <w:r>
              <w:rPr>
                <w:rFonts w:cs="B Mitra" w:hint="cs"/>
                <w:sz w:val="26"/>
                <w:szCs w:val="26"/>
                <w:rtl/>
                <w:lang w:bidi="fa-IR"/>
              </w:rPr>
              <w:t xml:space="preserve"> در منوی گوشی خود یا کلیک روی پیام</w:t>
            </w:r>
            <w:r w:rsidR="00A634DB">
              <w:rPr>
                <w:rFonts w:cs="B Mitra"/>
                <w:sz w:val="26"/>
                <w:szCs w:val="26"/>
                <w:rtl/>
                <w:lang w:bidi="fa-IR"/>
              </w:rPr>
              <w:softHyphen/>
            </w:r>
            <w:r w:rsidR="00A634DB">
              <w:rPr>
                <w:rFonts w:cs="B Mitra"/>
                <w:sz w:val="26"/>
                <w:szCs w:val="26"/>
                <w:rtl/>
                <w:lang w:bidi="fa-IR"/>
              </w:rPr>
              <w:softHyphen/>
            </w:r>
            <w:r>
              <w:rPr>
                <w:rFonts w:cs="B Mitra" w:hint="cs"/>
                <w:sz w:val="26"/>
                <w:szCs w:val="26"/>
                <w:rtl/>
                <w:lang w:bidi="fa-IR"/>
              </w:rPr>
              <w:t>های ارسالی</w:t>
            </w:r>
            <w:r w:rsidR="00292FEC">
              <w:rPr>
                <w:rFonts w:cs="B Mitra" w:hint="cs"/>
                <w:sz w:val="26"/>
                <w:szCs w:val="26"/>
                <w:rtl/>
                <w:lang w:bidi="fa-IR"/>
              </w:rPr>
              <w:t>،</w:t>
            </w:r>
            <w:r>
              <w:rPr>
                <w:rFonts w:cs="B Mitra" w:hint="cs"/>
                <w:sz w:val="26"/>
                <w:szCs w:val="26"/>
                <w:rtl/>
                <w:lang w:bidi="fa-IR"/>
              </w:rPr>
              <w:t xml:space="preserve"> </w:t>
            </w:r>
            <w:r w:rsidR="008567A4">
              <w:rPr>
                <w:rFonts w:cs="B Mitra" w:hint="cs"/>
                <w:sz w:val="26"/>
                <w:szCs w:val="26"/>
                <w:rtl/>
                <w:lang w:bidi="fa-IR"/>
              </w:rPr>
              <w:t>بازی را اجرا می</w:t>
            </w:r>
            <w:r w:rsidR="00A634DB">
              <w:rPr>
                <w:rFonts w:cs="B Mitra"/>
                <w:sz w:val="26"/>
                <w:szCs w:val="26"/>
                <w:rtl/>
                <w:lang w:bidi="fa-IR"/>
              </w:rPr>
              <w:softHyphen/>
            </w:r>
            <w:r w:rsidR="008567A4">
              <w:rPr>
                <w:rFonts w:cs="B Mitra" w:hint="cs"/>
                <w:sz w:val="26"/>
                <w:szCs w:val="26"/>
                <w:rtl/>
                <w:lang w:bidi="fa-IR"/>
              </w:rPr>
              <w:t>کند.</w:t>
            </w:r>
          </w:p>
        </w:tc>
        <w:tc>
          <w:tcPr>
            <w:tcW w:w="3117" w:type="dxa"/>
            <w:vAlign w:val="center"/>
          </w:tcPr>
          <w:p w:rsidR="000F7866" w:rsidRPr="00733F1B" w:rsidRDefault="000F6865" w:rsidP="000F7866">
            <w:pPr>
              <w:bidi/>
              <w:jc w:val="center"/>
              <w:rPr>
                <w:rFonts w:asciiTheme="majorBidi" w:hAnsiTheme="majorBidi" w:cstheme="majorBidi"/>
                <w:sz w:val="20"/>
                <w:szCs w:val="20"/>
                <w:lang w:bidi="fa-IR"/>
              </w:rPr>
            </w:pPr>
            <w:r w:rsidRPr="00733F1B">
              <w:rPr>
                <w:rFonts w:asciiTheme="majorBidi" w:hAnsiTheme="majorBidi" w:cstheme="majorBidi"/>
                <w:sz w:val="20"/>
                <w:szCs w:val="20"/>
                <w:lang w:bidi="fa-IR"/>
              </w:rPr>
              <w:t>page = SplashView</w:t>
            </w:r>
          </w:p>
          <w:p w:rsidR="000F6865" w:rsidRPr="00733F1B" w:rsidRDefault="000F6865" w:rsidP="000F6865">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action = enter</w:t>
            </w:r>
          </w:p>
          <w:p w:rsidR="000F6865" w:rsidRPr="00733F1B" w:rsidRDefault="000F6865" w:rsidP="000F6865">
            <w:pPr>
              <w:bidi/>
              <w:jc w:val="center"/>
              <w:rPr>
                <w:rFonts w:asciiTheme="majorBidi" w:hAnsiTheme="majorBidi" w:cstheme="majorBidi"/>
                <w:sz w:val="20"/>
                <w:szCs w:val="20"/>
                <w:lang w:bidi="fa-IR"/>
              </w:rPr>
            </w:pPr>
            <w:r w:rsidRPr="00733F1B">
              <w:rPr>
                <w:rFonts w:asciiTheme="majorBidi" w:hAnsiTheme="majorBidi" w:cstheme="majorBidi"/>
                <w:sz w:val="20"/>
                <w:szCs w:val="20"/>
                <w:lang w:bidi="fa-IR"/>
              </w:rPr>
              <w:t>data = {}</w:t>
            </w:r>
          </w:p>
        </w:tc>
      </w:tr>
      <w:tr w:rsidR="000F7866" w:rsidTr="000F53AA">
        <w:tc>
          <w:tcPr>
            <w:tcW w:w="2693" w:type="dxa"/>
            <w:vAlign w:val="center"/>
          </w:tcPr>
          <w:p w:rsidR="000F7866" w:rsidRDefault="001C3DE8" w:rsidP="000F7866">
            <w:pPr>
              <w:bidi/>
              <w:jc w:val="center"/>
              <w:rPr>
                <w:rFonts w:cs="B Mitra"/>
                <w:sz w:val="26"/>
                <w:szCs w:val="26"/>
                <w:rtl/>
                <w:lang w:bidi="fa-IR"/>
              </w:rPr>
            </w:pPr>
            <w:r>
              <w:rPr>
                <w:rFonts w:cs="B Mitra" w:hint="cs"/>
                <w:sz w:val="26"/>
                <w:szCs w:val="26"/>
                <w:rtl/>
                <w:lang w:bidi="fa-IR"/>
              </w:rPr>
              <w:t>دریافت شانس</w:t>
            </w:r>
            <w:r w:rsidR="007F0EE3">
              <w:rPr>
                <w:rFonts w:cs="B Mitra" w:hint="cs"/>
                <w:sz w:val="26"/>
                <w:szCs w:val="26"/>
                <w:rtl/>
                <w:lang w:bidi="fa-IR"/>
              </w:rPr>
              <w:t xml:space="preserve"> مجدد</w:t>
            </w:r>
            <w:r>
              <w:rPr>
                <w:rFonts w:cs="B Mitra" w:hint="cs"/>
                <w:sz w:val="26"/>
                <w:szCs w:val="26"/>
                <w:rtl/>
                <w:lang w:bidi="fa-IR"/>
              </w:rPr>
              <w:t xml:space="preserve"> بیشتر بدون داشتن شانس و سکه</w:t>
            </w:r>
          </w:p>
        </w:tc>
        <w:tc>
          <w:tcPr>
            <w:tcW w:w="3540" w:type="dxa"/>
            <w:vAlign w:val="center"/>
          </w:tcPr>
          <w:p w:rsidR="00281E1C" w:rsidRDefault="00281E1C" w:rsidP="00281E1C">
            <w:pPr>
              <w:bidi/>
              <w:jc w:val="center"/>
              <w:rPr>
                <w:rFonts w:cs="B Mitra"/>
                <w:sz w:val="26"/>
                <w:szCs w:val="26"/>
                <w:rtl/>
                <w:lang w:bidi="fa-IR"/>
              </w:rPr>
            </w:pPr>
            <w:r>
              <w:rPr>
                <w:rFonts w:cs="B Mitra" w:hint="cs"/>
                <w:sz w:val="26"/>
                <w:szCs w:val="26"/>
                <w:rtl/>
                <w:lang w:bidi="fa-IR"/>
              </w:rPr>
              <w:t xml:space="preserve">زمانی که کاربر </w:t>
            </w:r>
            <w:r w:rsidR="00EC025B">
              <w:rPr>
                <w:rFonts w:cs="B Mitra" w:hint="cs"/>
                <w:sz w:val="26"/>
                <w:szCs w:val="26"/>
                <w:rtl/>
                <w:lang w:bidi="fa-IR"/>
              </w:rPr>
              <w:t>به صفحه دریافت شانس</w:t>
            </w:r>
            <w:r w:rsidR="00A634DB">
              <w:rPr>
                <w:rFonts w:cs="B Mitra"/>
                <w:sz w:val="26"/>
                <w:szCs w:val="26"/>
                <w:rtl/>
                <w:lang w:bidi="fa-IR"/>
              </w:rPr>
              <w:softHyphen/>
            </w:r>
            <w:r w:rsidR="00EC025B">
              <w:rPr>
                <w:rFonts w:cs="B Mitra" w:hint="cs"/>
                <w:sz w:val="26"/>
                <w:szCs w:val="26"/>
                <w:rtl/>
                <w:lang w:bidi="fa-IR"/>
              </w:rPr>
              <w:t>های بیشتر می</w:t>
            </w:r>
            <w:r w:rsidR="00A634DB">
              <w:rPr>
                <w:rFonts w:cs="B Mitra"/>
                <w:sz w:val="26"/>
                <w:szCs w:val="26"/>
                <w:rtl/>
                <w:lang w:bidi="fa-IR"/>
              </w:rPr>
              <w:softHyphen/>
            </w:r>
            <w:r w:rsidR="00EC025B">
              <w:rPr>
                <w:rFonts w:cs="B Mitra" w:hint="cs"/>
                <w:sz w:val="26"/>
                <w:szCs w:val="26"/>
                <w:rtl/>
                <w:lang w:bidi="fa-IR"/>
              </w:rPr>
              <w:t>رود در حالی که تمام 5 شانس خود</w:t>
            </w:r>
            <w:r w:rsidR="00B41401">
              <w:rPr>
                <w:rFonts w:cs="B Mitra" w:hint="cs"/>
                <w:sz w:val="26"/>
                <w:szCs w:val="26"/>
                <w:rtl/>
                <w:lang w:bidi="fa-IR"/>
              </w:rPr>
              <w:t xml:space="preserve"> ناشی از انتخاب حروف اشتباه</w:t>
            </w:r>
            <w:r w:rsidR="00EC025B">
              <w:rPr>
                <w:rFonts w:cs="B Mitra" w:hint="cs"/>
                <w:sz w:val="26"/>
                <w:szCs w:val="26"/>
                <w:rtl/>
                <w:lang w:bidi="fa-IR"/>
              </w:rPr>
              <w:t xml:space="preserve"> را استفاده کرده است و سکه</w:t>
            </w:r>
            <w:r w:rsidR="00A634DB">
              <w:rPr>
                <w:rFonts w:cs="B Mitra"/>
                <w:sz w:val="26"/>
                <w:szCs w:val="26"/>
                <w:rtl/>
                <w:lang w:bidi="fa-IR"/>
              </w:rPr>
              <w:softHyphen/>
            </w:r>
            <w:r w:rsidR="00EC025B">
              <w:rPr>
                <w:rFonts w:cs="B Mitra" w:hint="cs"/>
                <w:sz w:val="26"/>
                <w:szCs w:val="26"/>
                <w:rtl/>
                <w:lang w:bidi="fa-IR"/>
              </w:rPr>
              <w:t>ای هم برای خرید</w:t>
            </w:r>
            <w:r w:rsidR="00A634DB">
              <w:rPr>
                <w:rFonts w:cs="B Mitra"/>
                <w:sz w:val="26"/>
                <w:szCs w:val="26"/>
                <w:rtl/>
                <w:lang w:bidi="fa-IR"/>
              </w:rPr>
              <w:softHyphen/>
            </w:r>
            <w:r w:rsidR="00EC025B">
              <w:rPr>
                <w:rFonts w:cs="B Mitra" w:hint="cs"/>
                <w:sz w:val="26"/>
                <w:szCs w:val="26"/>
                <w:rtl/>
                <w:lang w:bidi="fa-IR"/>
              </w:rPr>
              <w:t>کردن شانس ندارد.</w:t>
            </w:r>
          </w:p>
        </w:tc>
        <w:tc>
          <w:tcPr>
            <w:tcW w:w="3117" w:type="dxa"/>
            <w:vAlign w:val="center"/>
          </w:tcPr>
          <w:p w:rsidR="000F7866" w:rsidRPr="00733F1B" w:rsidRDefault="002A68FF" w:rsidP="000F78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 xml:space="preserve">page = </w:t>
            </w:r>
            <w:r w:rsidR="00EC025B" w:rsidRPr="00733F1B">
              <w:rPr>
                <w:rFonts w:asciiTheme="majorBidi" w:hAnsiTheme="majorBidi" w:cstheme="majorBidi"/>
                <w:sz w:val="20"/>
                <w:szCs w:val="20"/>
                <w:lang w:bidi="fa-IR"/>
              </w:rPr>
              <w:t>ChoiceView</w:t>
            </w:r>
          </w:p>
          <w:p w:rsidR="00EC025B" w:rsidRPr="00733F1B" w:rsidRDefault="00EC025B" w:rsidP="00EC025B">
            <w:pPr>
              <w:bidi/>
              <w:jc w:val="center"/>
              <w:rPr>
                <w:rFonts w:asciiTheme="majorBidi" w:hAnsiTheme="majorBidi" w:cstheme="majorBidi"/>
                <w:sz w:val="20"/>
                <w:szCs w:val="20"/>
                <w:lang w:bidi="fa-IR"/>
              </w:rPr>
            </w:pPr>
            <w:r w:rsidRPr="00733F1B">
              <w:rPr>
                <w:rFonts w:asciiTheme="majorBidi" w:hAnsiTheme="majorBidi" w:cstheme="majorBidi"/>
                <w:sz w:val="20"/>
                <w:szCs w:val="20"/>
                <w:lang w:bidi="fa-IR"/>
              </w:rPr>
              <w:t>action = enter</w:t>
            </w:r>
          </w:p>
          <w:p w:rsidR="00EC025B" w:rsidRPr="00733F1B" w:rsidRDefault="00EC025B" w:rsidP="00EC025B">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data={errorUsed=0,coins</w:t>
            </w:r>
            <w:r w:rsidR="00987BB3" w:rsidRPr="00733F1B">
              <w:rPr>
                <w:rFonts w:asciiTheme="majorBidi" w:hAnsiTheme="majorBidi" w:cstheme="majorBidi"/>
                <w:sz w:val="20"/>
                <w:szCs w:val="20"/>
                <w:lang w:bidi="fa-IR"/>
              </w:rPr>
              <w:t>=0</w:t>
            </w:r>
            <w:r w:rsidRPr="00733F1B">
              <w:rPr>
                <w:rFonts w:asciiTheme="majorBidi" w:hAnsiTheme="majorBidi" w:cstheme="majorBidi"/>
                <w:sz w:val="20"/>
                <w:szCs w:val="20"/>
                <w:lang w:bidi="fa-IR"/>
              </w:rPr>
              <w:t>}</w:t>
            </w:r>
          </w:p>
        </w:tc>
      </w:tr>
      <w:tr w:rsidR="00942415" w:rsidTr="000F53AA">
        <w:tc>
          <w:tcPr>
            <w:tcW w:w="2693" w:type="dxa"/>
            <w:vAlign w:val="center"/>
          </w:tcPr>
          <w:p w:rsidR="00942415" w:rsidRDefault="00942415" w:rsidP="000F7866">
            <w:pPr>
              <w:bidi/>
              <w:jc w:val="center"/>
              <w:rPr>
                <w:rFonts w:cs="B Mitra"/>
                <w:sz w:val="26"/>
                <w:szCs w:val="26"/>
                <w:rtl/>
                <w:lang w:bidi="fa-IR"/>
              </w:rPr>
            </w:pPr>
          </w:p>
          <w:p w:rsidR="00942415" w:rsidRDefault="00942415" w:rsidP="00942415">
            <w:pPr>
              <w:bidi/>
              <w:jc w:val="center"/>
              <w:rPr>
                <w:rFonts w:cs="B Mitra"/>
                <w:sz w:val="26"/>
                <w:szCs w:val="26"/>
                <w:rtl/>
                <w:lang w:bidi="fa-IR"/>
              </w:rPr>
            </w:pPr>
            <w:r>
              <w:rPr>
                <w:rFonts w:cs="B Mitra" w:hint="cs"/>
                <w:sz w:val="26"/>
                <w:szCs w:val="26"/>
                <w:rtl/>
                <w:lang w:bidi="fa-IR"/>
              </w:rPr>
              <w:t>ویدیو تبلیغاتی دیدن</w:t>
            </w:r>
          </w:p>
          <w:p w:rsidR="00942415" w:rsidRDefault="00942415" w:rsidP="00942415">
            <w:pPr>
              <w:bidi/>
              <w:jc w:val="center"/>
              <w:rPr>
                <w:rFonts w:cs="B Mitra"/>
                <w:sz w:val="26"/>
                <w:szCs w:val="26"/>
                <w:rtl/>
                <w:lang w:bidi="fa-IR"/>
              </w:rPr>
            </w:pPr>
          </w:p>
        </w:tc>
        <w:tc>
          <w:tcPr>
            <w:tcW w:w="3540" w:type="dxa"/>
            <w:vAlign w:val="center"/>
          </w:tcPr>
          <w:p w:rsidR="00942415" w:rsidRDefault="00942415" w:rsidP="00281E1C">
            <w:pPr>
              <w:bidi/>
              <w:jc w:val="center"/>
              <w:rPr>
                <w:rFonts w:cs="B Mitra"/>
                <w:sz w:val="26"/>
                <w:szCs w:val="26"/>
                <w:rtl/>
                <w:lang w:bidi="fa-IR"/>
              </w:rPr>
            </w:pPr>
            <w:r>
              <w:rPr>
                <w:rFonts w:cs="B Mitra" w:hint="cs"/>
                <w:sz w:val="26"/>
                <w:szCs w:val="26"/>
                <w:rtl/>
                <w:lang w:bidi="fa-IR"/>
              </w:rPr>
              <w:t>زمانی که کاربر با کلیک روی دریافت شانس بیشتر از طریق ویدیو تبلیغاتی، یک ویدیو را تا انتها می</w:t>
            </w:r>
            <w:r w:rsidR="00A634DB">
              <w:rPr>
                <w:rFonts w:cs="B Mitra"/>
                <w:sz w:val="26"/>
                <w:szCs w:val="26"/>
                <w:rtl/>
                <w:lang w:bidi="fa-IR"/>
              </w:rPr>
              <w:softHyphen/>
            </w:r>
            <w:r>
              <w:rPr>
                <w:rFonts w:cs="B Mitra" w:hint="cs"/>
                <w:sz w:val="26"/>
                <w:szCs w:val="26"/>
                <w:rtl/>
                <w:lang w:bidi="fa-IR"/>
              </w:rPr>
              <w:t xml:space="preserve">بیند و نتیجه مشاهده </w:t>
            </w:r>
            <w:r w:rsidR="00D50220">
              <w:rPr>
                <w:rFonts w:cs="B Mitra" w:hint="cs"/>
                <w:sz w:val="26"/>
                <w:szCs w:val="26"/>
                <w:rtl/>
                <w:lang w:bidi="fa-IR"/>
              </w:rPr>
              <w:t>از سایت ارائه</w:t>
            </w:r>
            <w:r w:rsidR="00A634DB">
              <w:rPr>
                <w:rFonts w:cs="B Mitra"/>
                <w:sz w:val="26"/>
                <w:szCs w:val="26"/>
                <w:rtl/>
                <w:lang w:bidi="fa-IR"/>
              </w:rPr>
              <w:softHyphen/>
            </w:r>
            <w:r w:rsidR="00D50220">
              <w:rPr>
                <w:rFonts w:cs="B Mitra" w:hint="cs"/>
                <w:sz w:val="26"/>
                <w:szCs w:val="26"/>
                <w:rtl/>
                <w:lang w:bidi="fa-IR"/>
              </w:rPr>
              <w:t>دهنده این خدمات تایید شود.</w:t>
            </w:r>
          </w:p>
        </w:tc>
        <w:tc>
          <w:tcPr>
            <w:tcW w:w="3117" w:type="dxa"/>
            <w:vAlign w:val="center"/>
          </w:tcPr>
          <w:p w:rsidR="00887E82" w:rsidRPr="00733F1B" w:rsidRDefault="00887E82" w:rsidP="00887E82">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page = ChoiceView</w:t>
            </w:r>
          </w:p>
          <w:p w:rsidR="00942415" w:rsidRPr="00733F1B" w:rsidRDefault="00887E82" w:rsidP="000F7866">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action = videoResult</w:t>
            </w:r>
          </w:p>
          <w:p w:rsidR="00887E82" w:rsidRPr="00733F1B" w:rsidRDefault="00887E82" w:rsidP="00887E82">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data={result=success}</w:t>
            </w:r>
          </w:p>
        </w:tc>
      </w:tr>
      <w:tr w:rsidR="001A4F29" w:rsidTr="000F53AA">
        <w:tc>
          <w:tcPr>
            <w:tcW w:w="2693" w:type="dxa"/>
            <w:vAlign w:val="center"/>
          </w:tcPr>
          <w:p w:rsidR="001A4F29" w:rsidRDefault="001A4F29" w:rsidP="000F7866">
            <w:pPr>
              <w:bidi/>
              <w:jc w:val="center"/>
              <w:rPr>
                <w:rFonts w:cs="B Mitra"/>
                <w:sz w:val="26"/>
                <w:szCs w:val="26"/>
                <w:rtl/>
                <w:lang w:bidi="fa-IR"/>
              </w:rPr>
            </w:pPr>
            <w:r>
              <w:rPr>
                <w:rFonts w:cs="B Mitra" w:hint="cs"/>
                <w:sz w:val="26"/>
                <w:szCs w:val="26"/>
                <w:rtl/>
                <w:lang w:bidi="fa-IR"/>
              </w:rPr>
              <w:t>خرید</w:t>
            </w:r>
            <w:r w:rsidR="007C6242">
              <w:rPr>
                <w:rFonts w:cs="B Mitra"/>
                <w:sz w:val="26"/>
                <w:szCs w:val="26"/>
                <w:rtl/>
                <w:lang w:bidi="fa-IR"/>
              </w:rPr>
              <w:softHyphen/>
            </w:r>
            <w:r w:rsidR="007C6242">
              <w:rPr>
                <w:rFonts w:cs="B Mitra" w:hint="cs"/>
                <w:sz w:val="26"/>
                <w:szCs w:val="26"/>
                <w:rtl/>
                <w:lang w:bidi="fa-IR"/>
              </w:rPr>
              <w:t xml:space="preserve"> </w:t>
            </w:r>
            <w:r>
              <w:rPr>
                <w:rFonts w:cs="B Mitra" w:hint="cs"/>
                <w:sz w:val="26"/>
                <w:szCs w:val="26"/>
                <w:rtl/>
                <w:lang w:bidi="fa-IR"/>
              </w:rPr>
              <w:t>کردن</w:t>
            </w:r>
          </w:p>
        </w:tc>
        <w:tc>
          <w:tcPr>
            <w:tcW w:w="3540" w:type="dxa"/>
            <w:vAlign w:val="center"/>
          </w:tcPr>
          <w:p w:rsidR="001A4F29" w:rsidRDefault="001A4F29" w:rsidP="00281E1C">
            <w:pPr>
              <w:bidi/>
              <w:jc w:val="center"/>
              <w:rPr>
                <w:rFonts w:cs="B Mitra"/>
                <w:sz w:val="26"/>
                <w:szCs w:val="26"/>
                <w:rtl/>
                <w:lang w:bidi="fa-IR"/>
              </w:rPr>
            </w:pPr>
            <w:r>
              <w:rPr>
                <w:rFonts w:cs="B Mitra" w:hint="cs"/>
                <w:sz w:val="26"/>
                <w:szCs w:val="26"/>
                <w:rtl/>
                <w:lang w:bidi="fa-IR"/>
              </w:rPr>
              <w:t>زمانی که کاربر یکی از بسته</w:t>
            </w:r>
            <w:r w:rsidR="007C6242">
              <w:rPr>
                <w:rFonts w:cs="B Mitra"/>
                <w:sz w:val="26"/>
                <w:szCs w:val="26"/>
                <w:rtl/>
                <w:lang w:bidi="fa-IR"/>
              </w:rPr>
              <w:softHyphen/>
            </w:r>
            <w:r>
              <w:rPr>
                <w:rFonts w:cs="B Mitra" w:hint="cs"/>
                <w:sz w:val="26"/>
                <w:szCs w:val="26"/>
                <w:rtl/>
                <w:lang w:bidi="fa-IR"/>
              </w:rPr>
              <w:t>های موجود در فروشگاه بازی را خریداری می</w:t>
            </w:r>
            <w:r w:rsidR="007C6242">
              <w:rPr>
                <w:rFonts w:cs="B Mitra"/>
                <w:sz w:val="26"/>
                <w:szCs w:val="26"/>
                <w:rtl/>
                <w:lang w:bidi="fa-IR"/>
              </w:rPr>
              <w:softHyphen/>
            </w:r>
            <w:r>
              <w:rPr>
                <w:rFonts w:cs="B Mitra" w:hint="cs"/>
                <w:sz w:val="26"/>
                <w:szCs w:val="26"/>
                <w:rtl/>
                <w:lang w:bidi="fa-IR"/>
              </w:rPr>
              <w:t>کند.</w:t>
            </w:r>
          </w:p>
        </w:tc>
        <w:tc>
          <w:tcPr>
            <w:tcW w:w="3117" w:type="dxa"/>
            <w:vAlign w:val="center"/>
          </w:tcPr>
          <w:p w:rsidR="001A4F29" w:rsidRPr="00733F1B" w:rsidRDefault="001A4F29" w:rsidP="001A4F29">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 xml:space="preserve">page = </w:t>
            </w:r>
            <w:r w:rsidR="003C004F">
              <w:rPr>
                <w:rFonts w:asciiTheme="majorBidi" w:hAnsiTheme="majorBidi" w:cstheme="majorBidi"/>
                <w:sz w:val="20"/>
                <w:szCs w:val="20"/>
                <w:lang w:bidi="fa-IR"/>
              </w:rPr>
              <w:t>Shop</w:t>
            </w:r>
            <w:r w:rsidRPr="00733F1B">
              <w:rPr>
                <w:rFonts w:asciiTheme="majorBidi" w:hAnsiTheme="majorBidi" w:cstheme="majorBidi"/>
                <w:sz w:val="20"/>
                <w:szCs w:val="20"/>
                <w:lang w:bidi="fa-IR"/>
              </w:rPr>
              <w:t>View</w:t>
            </w:r>
          </w:p>
          <w:p w:rsidR="001A4F29" w:rsidRPr="00733F1B" w:rsidRDefault="001A4F29" w:rsidP="001A4F29">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action = consumePurchaseResult</w:t>
            </w:r>
          </w:p>
          <w:p w:rsidR="001A4F29" w:rsidRPr="001A4F29" w:rsidRDefault="001A4F29" w:rsidP="001A4F29">
            <w:pPr>
              <w:bidi/>
              <w:jc w:val="center"/>
              <w:rPr>
                <w:rFonts w:cs="B Mitra"/>
                <w:sz w:val="26"/>
                <w:szCs w:val="26"/>
                <w:lang w:bidi="fa-IR"/>
              </w:rPr>
            </w:pPr>
            <w:r w:rsidRPr="00733F1B">
              <w:rPr>
                <w:rFonts w:asciiTheme="majorBidi" w:hAnsiTheme="majorBidi" w:cstheme="majorBidi"/>
                <w:sz w:val="20"/>
                <w:szCs w:val="20"/>
                <w:lang w:bidi="fa-IR"/>
              </w:rPr>
              <w:t>data={result=</w:t>
            </w:r>
            <w:r w:rsidRPr="00733F1B">
              <w:rPr>
                <w:rFonts w:asciiTheme="majorBidi" w:hAnsiTheme="majorBidi" w:cstheme="majorBidi"/>
                <w:sz w:val="20"/>
                <w:szCs w:val="20"/>
              </w:rPr>
              <w:t xml:space="preserve"> </w:t>
            </w:r>
            <w:r w:rsidRPr="00733F1B">
              <w:rPr>
                <w:rFonts w:asciiTheme="majorBidi" w:hAnsiTheme="majorBidi" w:cstheme="majorBidi"/>
                <w:sz w:val="20"/>
                <w:szCs w:val="20"/>
                <w:lang w:bidi="fa-IR"/>
              </w:rPr>
              <w:t>success}</w:t>
            </w:r>
          </w:p>
        </w:tc>
      </w:tr>
      <w:tr w:rsidR="00877C89" w:rsidTr="000F53AA">
        <w:tc>
          <w:tcPr>
            <w:tcW w:w="2693" w:type="dxa"/>
            <w:vAlign w:val="center"/>
          </w:tcPr>
          <w:p w:rsidR="00877C89" w:rsidRDefault="00AC0D5C" w:rsidP="000F7866">
            <w:pPr>
              <w:bidi/>
              <w:jc w:val="center"/>
              <w:rPr>
                <w:rFonts w:cs="B Mitra"/>
                <w:sz w:val="26"/>
                <w:szCs w:val="26"/>
                <w:lang w:bidi="fa-IR"/>
              </w:rPr>
            </w:pPr>
            <w:r>
              <w:rPr>
                <w:rFonts w:cs="B Mitra" w:hint="cs"/>
                <w:sz w:val="26"/>
                <w:szCs w:val="26"/>
                <w:rtl/>
                <w:lang w:bidi="fa-IR"/>
              </w:rPr>
              <w:t>اتمام مرحله</w:t>
            </w:r>
          </w:p>
        </w:tc>
        <w:tc>
          <w:tcPr>
            <w:tcW w:w="3540" w:type="dxa"/>
            <w:vAlign w:val="center"/>
          </w:tcPr>
          <w:p w:rsidR="00877C89" w:rsidRDefault="00CB7FA2" w:rsidP="00281E1C">
            <w:pPr>
              <w:bidi/>
              <w:jc w:val="center"/>
              <w:rPr>
                <w:rFonts w:cs="B Mitra"/>
                <w:sz w:val="26"/>
                <w:szCs w:val="26"/>
                <w:rtl/>
                <w:lang w:bidi="fa-IR"/>
              </w:rPr>
            </w:pPr>
            <w:r>
              <w:rPr>
                <w:rFonts w:cs="B Mitra" w:hint="cs"/>
                <w:sz w:val="26"/>
                <w:szCs w:val="26"/>
                <w:rtl/>
                <w:lang w:bidi="fa-IR"/>
              </w:rPr>
              <w:t>زمانی که کاربر یک مرحله را با موفقیت به پایان می</w:t>
            </w:r>
            <w:r w:rsidR="007C6242">
              <w:rPr>
                <w:rFonts w:cs="B Mitra"/>
                <w:sz w:val="26"/>
                <w:szCs w:val="26"/>
                <w:rtl/>
                <w:lang w:bidi="fa-IR"/>
              </w:rPr>
              <w:softHyphen/>
            </w:r>
            <w:r>
              <w:rPr>
                <w:rFonts w:cs="B Mitra" w:hint="cs"/>
                <w:sz w:val="26"/>
                <w:szCs w:val="26"/>
                <w:rtl/>
                <w:lang w:bidi="fa-IR"/>
              </w:rPr>
              <w:t>رساند.</w:t>
            </w:r>
          </w:p>
        </w:tc>
        <w:tc>
          <w:tcPr>
            <w:tcW w:w="3117" w:type="dxa"/>
            <w:vAlign w:val="center"/>
          </w:tcPr>
          <w:p w:rsidR="00CB7FA2" w:rsidRPr="00733F1B" w:rsidRDefault="00CB7FA2" w:rsidP="00CB7FA2">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page = EndLevelView</w:t>
            </w:r>
          </w:p>
          <w:p w:rsidR="00CB7FA2" w:rsidRPr="00733F1B" w:rsidRDefault="00CB7FA2" w:rsidP="00CB7FA2">
            <w:pPr>
              <w:bidi/>
              <w:jc w:val="center"/>
              <w:rPr>
                <w:rFonts w:asciiTheme="majorBidi" w:hAnsiTheme="majorBidi" w:cstheme="majorBidi"/>
                <w:sz w:val="20"/>
                <w:szCs w:val="20"/>
                <w:rtl/>
                <w:lang w:bidi="fa-IR"/>
              </w:rPr>
            </w:pPr>
            <w:r w:rsidRPr="00733F1B">
              <w:rPr>
                <w:rFonts w:asciiTheme="majorBidi" w:hAnsiTheme="majorBidi" w:cstheme="majorBidi"/>
                <w:sz w:val="20"/>
                <w:szCs w:val="20"/>
                <w:lang w:bidi="fa-IR"/>
              </w:rPr>
              <w:t>action = enter</w:t>
            </w:r>
          </w:p>
          <w:p w:rsidR="00877C89" w:rsidRPr="001A4F29" w:rsidRDefault="00CB7FA2" w:rsidP="00CB7FA2">
            <w:pPr>
              <w:bidi/>
              <w:jc w:val="center"/>
              <w:rPr>
                <w:rFonts w:cs="B Mitra"/>
                <w:sz w:val="26"/>
                <w:szCs w:val="26"/>
                <w:rtl/>
                <w:lang w:bidi="fa-IR"/>
              </w:rPr>
            </w:pPr>
            <w:r w:rsidRPr="00733F1B">
              <w:rPr>
                <w:rFonts w:asciiTheme="majorBidi" w:hAnsiTheme="majorBidi" w:cstheme="majorBidi"/>
                <w:sz w:val="20"/>
                <w:szCs w:val="20"/>
                <w:lang w:bidi="fa-IR"/>
              </w:rPr>
              <w:t>data={</w:t>
            </w:r>
            <w:r w:rsidRPr="00733F1B">
              <w:rPr>
                <w:rFonts w:asciiTheme="majorBidi" w:hAnsiTheme="majorBidi" w:cstheme="majorBidi"/>
                <w:sz w:val="20"/>
                <w:szCs w:val="20"/>
              </w:rPr>
              <w:t xml:space="preserve"> </w:t>
            </w:r>
            <w:r w:rsidRPr="00733F1B">
              <w:rPr>
                <w:rFonts w:asciiTheme="majorBidi" w:hAnsiTheme="majorBidi" w:cstheme="majorBidi"/>
                <w:sz w:val="20"/>
                <w:szCs w:val="20"/>
                <w:lang w:bidi="fa-IR"/>
              </w:rPr>
              <w:t>level=[1,2,…]</w:t>
            </w:r>
            <w:r w:rsidR="00827CD7" w:rsidRPr="00733F1B">
              <w:rPr>
                <w:rFonts w:asciiTheme="majorBidi" w:hAnsiTheme="majorBidi" w:cstheme="majorBidi"/>
                <w:sz w:val="20"/>
                <w:szCs w:val="20"/>
                <w:lang w:bidi="fa-IR"/>
              </w:rPr>
              <w:t xml:space="preserve"> </w:t>
            </w:r>
            <w:r w:rsidRPr="00733F1B">
              <w:rPr>
                <w:rFonts w:asciiTheme="majorBidi" w:hAnsiTheme="majorBidi" w:cstheme="majorBidi"/>
                <w:sz w:val="20"/>
                <w:szCs w:val="20"/>
                <w:lang w:bidi="fa-IR"/>
              </w:rPr>
              <w:t>}</w:t>
            </w:r>
          </w:p>
        </w:tc>
      </w:tr>
    </w:tbl>
    <w:p w:rsidR="00930EC9" w:rsidRPr="00930EC9" w:rsidRDefault="00930EC9" w:rsidP="00842A21">
      <w:pPr>
        <w:bidi/>
        <w:spacing w:line="240" w:lineRule="auto"/>
        <w:rPr>
          <w:rFonts w:cs="B Titr"/>
          <w:b/>
          <w:bCs/>
          <w:sz w:val="18"/>
          <w:szCs w:val="18"/>
          <w:lang w:bidi="fa-IR"/>
        </w:rPr>
      </w:pPr>
    </w:p>
    <w:p w:rsidR="00930EC9" w:rsidRDefault="00930EC9" w:rsidP="00930EC9">
      <w:pPr>
        <w:bidi/>
        <w:spacing w:line="240" w:lineRule="auto"/>
        <w:rPr>
          <w:ins w:id="50" w:author="Farshad Agha" w:date="2018-01-04T12:48:00Z"/>
          <w:rFonts w:cs="B Titr"/>
          <w:b/>
          <w:bCs/>
          <w:sz w:val="18"/>
          <w:szCs w:val="18"/>
          <w:lang w:bidi="fa-IR"/>
        </w:rPr>
      </w:pPr>
    </w:p>
    <w:p w:rsidR="00C80262" w:rsidRPr="00930EC9" w:rsidRDefault="00C80262" w:rsidP="005860F4">
      <w:pPr>
        <w:bidi/>
        <w:spacing w:line="240" w:lineRule="auto"/>
        <w:rPr>
          <w:rFonts w:cs="B Titr"/>
          <w:b/>
          <w:bCs/>
          <w:sz w:val="18"/>
          <w:szCs w:val="18"/>
          <w:lang w:bidi="fa-IR"/>
        </w:rPr>
      </w:pPr>
    </w:p>
    <w:p w:rsidR="00C71BF8" w:rsidRPr="00320BD2" w:rsidRDefault="00842A21" w:rsidP="00930EC9">
      <w:pPr>
        <w:bidi/>
        <w:spacing w:line="240" w:lineRule="auto"/>
        <w:rPr>
          <w:rFonts w:cs="B Titr"/>
          <w:b/>
          <w:bCs/>
          <w:sz w:val="24"/>
          <w:szCs w:val="24"/>
          <w:rtl/>
          <w:lang w:bidi="fa-IR"/>
        </w:rPr>
      </w:pPr>
      <w:r w:rsidRPr="00320BD2">
        <w:rPr>
          <w:rFonts w:cs="B Titr" w:hint="cs"/>
          <w:b/>
          <w:bCs/>
          <w:sz w:val="24"/>
          <w:szCs w:val="24"/>
          <w:rtl/>
          <w:lang w:bidi="fa-IR"/>
        </w:rPr>
        <w:lastRenderedPageBreak/>
        <w:t>4</w:t>
      </w:r>
      <w:r w:rsidR="00C71BF8" w:rsidRPr="00320BD2">
        <w:rPr>
          <w:rFonts w:cs="B Titr" w:hint="cs"/>
          <w:b/>
          <w:bCs/>
          <w:sz w:val="24"/>
          <w:szCs w:val="24"/>
          <w:rtl/>
          <w:lang w:bidi="fa-IR"/>
        </w:rPr>
        <w:t>-یافته</w:t>
      </w:r>
      <w:r w:rsidR="005F7DCC">
        <w:rPr>
          <w:rtl/>
        </w:rPr>
        <w:softHyphen/>
      </w:r>
      <w:r w:rsidR="00C71BF8" w:rsidRPr="00320BD2">
        <w:rPr>
          <w:rFonts w:cs="B Titr" w:hint="cs"/>
          <w:b/>
          <w:bCs/>
          <w:sz w:val="24"/>
          <w:szCs w:val="24"/>
          <w:rtl/>
          <w:lang w:bidi="fa-IR"/>
        </w:rPr>
        <w:t>های تحقیق</w:t>
      </w:r>
    </w:p>
    <w:p w:rsidR="00573706" w:rsidRDefault="001B113A" w:rsidP="001C3748">
      <w:pPr>
        <w:bidi/>
        <w:jc w:val="both"/>
        <w:rPr>
          <w:rFonts w:cs="B Mitra"/>
          <w:sz w:val="26"/>
          <w:szCs w:val="26"/>
          <w:rtl/>
          <w:lang w:bidi="fa-IR"/>
        </w:rPr>
      </w:pPr>
      <w:r>
        <w:rPr>
          <w:rFonts w:cs="B Mitra" w:hint="cs"/>
          <w:sz w:val="26"/>
          <w:szCs w:val="26"/>
          <w:rtl/>
          <w:lang w:bidi="fa-IR"/>
        </w:rPr>
        <w:t xml:space="preserve">در ادامه به ترتیب </w:t>
      </w:r>
      <w:r w:rsidR="009325B0">
        <w:rPr>
          <w:rFonts w:cs="B Mitra" w:hint="cs"/>
          <w:sz w:val="26"/>
          <w:szCs w:val="26"/>
          <w:rtl/>
          <w:lang w:bidi="fa-IR"/>
        </w:rPr>
        <w:t>فرضیه</w:t>
      </w:r>
      <w:r w:rsidR="007C6242">
        <w:rPr>
          <w:rFonts w:cs="B Mitra"/>
          <w:sz w:val="26"/>
          <w:szCs w:val="26"/>
          <w:rtl/>
          <w:lang w:bidi="fa-IR"/>
        </w:rPr>
        <w:softHyphen/>
      </w:r>
      <w:r>
        <w:rPr>
          <w:rFonts w:cs="B Mitra" w:hint="cs"/>
          <w:sz w:val="26"/>
          <w:szCs w:val="26"/>
          <w:rtl/>
          <w:lang w:bidi="fa-IR"/>
        </w:rPr>
        <w:t>های مورد بحث بر روی داده</w:t>
      </w:r>
      <w:r w:rsidR="007C6242">
        <w:rPr>
          <w:rFonts w:cs="B Mitra"/>
          <w:sz w:val="26"/>
          <w:szCs w:val="26"/>
          <w:rtl/>
          <w:lang w:bidi="fa-IR"/>
        </w:rPr>
        <w:softHyphen/>
      </w:r>
      <w:r>
        <w:rPr>
          <w:rFonts w:cs="B Mitra" w:hint="cs"/>
          <w:sz w:val="26"/>
          <w:szCs w:val="26"/>
          <w:rtl/>
          <w:lang w:bidi="fa-IR"/>
        </w:rPr>
        <w:t>های موجود مورد بررسی قرار گرفته</w:t>
      </w:r>
      <w:r w:rsidR="007C6242">
        <w:rPr>
          <w:rFonts w:cs="B Mitra"/>
          <w:sz w:val="26"/>
          <w:szCs w:val="26"/>
          <w:rtl/>
          <w:lang w:bidi="fa-IR"/>
        </w:rPr>
        <w:softHyphen/>
      </w:r>
      <w:r>
        <w:rPr>
          <w:rFonts w:cs="B Mitra" w:hint="cs"/>
          <w:sz w:val="26"/>
          <w:szCs w:val="26"/>
          <w:rtl/>
          <w:lang w:bidi="fa-IR"/>
        </w:rPr>
        <w:t xml:space="preserve">اند که نتایج در قالب </w:t>
      </w:r>
      <w:r w:rsidR="001A6537">
        <w:rPr>
          <w:rFonts w:cs="B Mitra" w:hint="cs"/>
          <w:sz w:val="26"/>
          <w:szCs w:val="26"/>
          <w:rtl/>
          <w:lang w:bidi="fa-IR"/>
        </w:rPr>
        <w:t>یک نمودار</w:t>
      </w:r>
      <w:r>
        <w:rPr>
          <w:rFonts w:cs="B Mitra" w:hint="cs"/>
          <w:sz w:val="26"/>
          <w:szCs w:val="26"/>
          <w:rtl/>
          <w:lang w:bidi="fa-IR"/>
        </w:rPr>
        <w:t xml:space="preserve"> نمایش داده </w:t>
      </w:r>
      <w:r w:rsidR="004B07E3">
        <w:rPr>
          <w:rFonts w:cs="B Mitra" w:hint="cs"/>
          <w:sz w:val="26"/>
          <w:szCs w:val="26"/>
          <w:rtl/>
          <w:lang w:bidi="fa-IR"/>
        </w:rPr>
        <w:t>می</w:t>
      </w:r>
      <w:r w:rsidR="007C6242">
        <w:rPr>
          <w:rFonts w:cs="B Mitra"/>
          <w:sz w:val="26"/>
          <w:szCs w:val="26"/>
          <w:rtl/>
          <w:lang w:bidi="fa-IR"/>
        </w:rPr>
        <w:softHyphen/>
      </w:r>
      <w:r w:rsidR="004B07E3">
        <w:rPr>
          <w:rFonts w:cs="B Mitra" w:hint="cs"/>
          <w:sz w:val="26"/>
          <w:szCs w:val="26"/>
          <w:rtl/>
          <w:lang w:bidi="fa-IR"/>
        </w:rPr>
        <w:t>شود</w:t>
      </w:r>
      <w:r>
        <w:rPr>
          <w:rFonts w:cs="B Mitra" w:hint="cs"/>
          <w:sz w:val="26"/>
          <w:szCs w:val="26"/>
          <w:rtl/>
          <w:lang w:bidi="fa-IR"/>
        </w:rPr>
        <w:t xml:space="preserve">. </w:t>
      </w:r>
      <w:r w:rsidR="008D6061">
        <w:rPr>
          <w:rFonts w:cs="B Mitra" w:hint="cs"/>
          <w:sz w:val="26"/>
          <w:szCs w:val="26"/>
          <w:rtl/>
          <w:lang w:bidi="fa-IR"/>
        </w:rPr>
        <w:t xml:space="preserve">در بررسی هر </w:t>
      </w:r>
      <w:r w:rsidR="009325B0">
        <w:rPr>
          <w:rFonts w:cs="B Mitra" w:hint="cs"/>
          <w:sz w:val="26"/>
          <w:szCs w:val="26"/>
          <w:rtl/>
          <w:lang w:bidi="fa-IR"/>
        </w:rPr>
        <w:t>فرضیه</w:t>
      </w:r>
      <w:r w:rsidR="008D6061">
        <w:rPr>
          <w:rFonts w:cs="B Mitra" w:hint="cs"/>
          <w:sz w:val="26"/>
          <w:szCs w:val="26"/>
          <w:rtl/>
          <w:lang w:bidi="fa-IR"/>
        </w:rPr>
        <w:t>، الگوریتم اعمال شده روی داده</w:t>
      </w:r>
      <w:r w:rsidR="007C6242">
        <w:rPr>
          <w:rFonts w:cs="B Mitra"/>
          <w:sz w:val="26"/>
          <w:szCs w:val="26"/>
          <w:rtl/>
          <w:lang w:bidi="fa-IR"/>
        </w:rPr>
        <w:softHyphen/>
      </w:r>
      <w:r w:rsidR="008D6061">
        <w:rPr>
          <w:rFonts w:cs="B Mitra" w:hint="cs"/>
          <w:sz w:val="26"/>
          <w:szCs w:val="26"/>
          <w:rtl/>
          <w:lang w:bidi="fa-IR"/>
        </w:rPr>
        <w:t>ها هم آورده شده است.</w:t>
      </w:r>
    </w:p>
    <w:p w:rsidR="00B234AE" w:rsidRDefault="008D6061" w:rsidP="00B234AE">
      <w:pPr>
        <w:bidi/>
        <w:jc w:val="both"/>
        <w:rPr>
          <w:rFonts w:cs="B Mitra"/>
          <w:sz w:val="26"/>
          <w:szCs w:val="26"/>
          <w:rtl/>
          <w:lang w:bidi="fa-IR"/>
        </w:rPr>
      </w:pPr>
      <w:r>
        <w:rPr>
          <w:rFonts w:cs="B Mitra" w:hint="cs"/>
          <w:sz w:val="26"/>
          <w:szCs w:val="26"/>
          <w:rtl/>
          <w:lang w:bidi="fa-IR"/>
        </w:rPr>
        <w:t xml:space="preserve">الف) </w:t>
      </w:r>
      <w:r w:rsidR="00B234AE">
        <w:rPr>
          <w:rFonts w:cs="B Mitra" w:hint="cs"/>
          <w:sz w:val="26"/>
          <w:szCs w:val="26"/>
          <w:rtl/>
          <w:lang w:bidi="fa-IR"/>
        </w:rPr>
        <w:t>آیا محدودیت انرژی انگیزه ادامه دادن را از کاربر می</w:t>
      </w:r>
      <w:r w:rsidR="007C6242">
        <w:rPr>
          <w:rFonts w:cs="B Mitra"/>
          <w:sz w:val="26"/>
          <w:szCs w:val="26"/>
          <w:rtl/>
          <w:lang w:bidi="fa-IR"/>
        </w:rPr>
        <w:softHyphen/>
      </w:r>
      <w:r w:rsidR="00B234AE">
        <w:rPr>
          <w:rFonts w:cs="B Mitra" w:hint="cs"/>
          <w:sz w:val="26"/>
          <w:szCs w:val="26"/>
          <w:rtl/>
          <w:lang w:bidi="fa-IR"/>
        </w:rPr>
        <w:t>گیرد؟</w:t>
      </w:r>
    </w:p>
    <w:p w:rsidR="001B113A" w:rsidRDefault="001750BC" w:rsidP="001B113A">
      <w:pPr>
        <w:bidi/>
        <w:jc w:val="both"/>
        <w:rPr>
          <w:rFonts w:cs="B Mitra"/>
          <w:sz w:val="26"/>
          <w:szCs w:val="26"/>
          <w:rtl/>
          <w:lang w:bidi="fa-IR"/>
        </w:rPr>
      </w:pPr>
      <w:r>
        <w:rPr>
          <w:rFonts w:cs="B Mitra" w:hint="cs"/>
          <w:sz w:val="26"/>
          <w:szCs w:val="26"/>
          <w:rtl/>
          <w:lang w:bidi="fa-IR"/>
        </w:rPr>
        <w:t xml:space="preserve">الگوریتم </w:t>
      </w:r>
      <w:r w:rsidR="00741B81">
        <w:rPr>
          <w:rFonts w:cs="B Mitra" w:hint="cs"/>
          <w:sz w:val="26"/>
          <w:szCs w:val="26"/>
          <w:rtl/>
          <w:lang w:bidi="fa-IR"/>
        </w:rPr>
        <w:t xml:space="preserve">تحلیل: کاربری که </w:t>
      </w:r>
      <w:r w:rsidR="00CE3034">
        <w:rPr>
          <w:rFonts w:cs="B Mitra" w:hint="cs"/>
          <w:sz w:val="26"/>
          <w:szCs w:val="26"/>
          <w:rtl/>
          <w:lang w:bidi="fa-IR"/>
        </w:rPr>
        <w:t xml:space="preserve">برای اولین بار </w:t>
      </w:r>
      <w:r w:rsidR="00741B81">
        <w:rPr>
          <w:rFonts w:cs="B Mitra" w:hint="cs"/>
          <w:sz w:val="26"/>
          <w:szCs w:val="26"/>
          <w:rtl/>
          <w:lang w:bidi="fa-IR"/>
        </w:rPr>
        <w:t xml:space="preserve">به رویداد </w:t>
      </w:r>
      <w:r w:rsidR="001A4F29">
        <w:rPr>
          <w:rFonts w:cs="B Mitra" w:hint="cs"/>
          <w:i/>
          <w:iCs/>
          <w:sz w:val="26"/>
          <w:szCs w:val="26"/>
          <w:rtl/>
          <w:lang w:bidi="fa-IR"/>
        </w:rPr>
        <w:t>نداشتن انرژی و سکه</w:t>
      </w:r>
      <w:r w:rsidR="00741B81">
        <w:rPr>
          <w:rFonts w:cs="B Mitra" w:hint="cs"/>
          <w:sz w:val="26"/>
          <w:szCs w:val="26"/>
          <w:rtl/>
          <w:lang w:bidi="fa-IR"/>
        </w:rPr>
        <w:t xml:space="preserve"> رسیده است</w:t>
      </w:r>
      <w:r w:rsidR="00CE3034">
        <w:rPr>
          <w:rFonts w:cs="B Mitra" w:hint="cs"/>
          <w:sz w:val="26"/>
          <w:szCs w:val="26"/>
          <w:rtl/>
          <w:lang w:bidi="fa-IR"/>
        </w:rPr>
        <w:t>،</w:t>
      </w:r>
      <w:r w:rsidR="00741B81">
        <w:rPr>
          <w:rFonts w:cs="B Mitra" w:hint="cs"/>
          <w:sz w:val="26"/>
          <w:szCs w:val="26"/>
          <w:rtl/>
          <w:lang w:bidi="fa-IR"/>
        </w:rPr>
        <w:t xml:space="preserve"> بعد از آن رویداد </w:t>
      </w:r>
      <w:r w:rsidR="00741B81" w:rsidRPr="0025510C">
        <w:rPr>
          <w:rFonts w:cs="B Mitra" w:hint="cs"/>
          <w:i/>
          <w:iCs/>
          <w:sz w:val="26"/>
          <w:szCs w:val="26"/>
          <w:rtl/>
          <w:lang w:bidi="fa-IR"/>
        </w:rPr>
        <w:t>ورود به برنامه</w:t>
      </w:r>
      <w:r w:rsidR="00741B81">
        <w:rPr>
          <w:rFonts w:cs="B Mitra" w:hint="cs"/>
          <w:sz w:val="26"/>
          <w:szCs w:val="26"/>
          <w:rtl/>
          <w:lang w:bidi="fa-IR"/>
        </w:rPr>
        <w:t xml:space="preserve"> داشته است.</w:t>
      </w:r>
    </w:p>
    <w:p w:rsidR="00741B81" w:rsidRDefault="00907082" w:rsidP="00741B81">
      <w:pPr>
        <w:bidi/>
        <w:jc w:val="both"/>
        <w:rPr>
          <w:rFonts w:cs="B Mitra"/>
          <w:sz w:val="26"/>
          <w:szCs w:val="26"/>
          <w:lang w:bidi="fa-IR"/>
        </w:rPr>
      </w:pPr>
      <w:r>
        <w:rPr>
          <w:rFonts w:cs="B Mitra" w:hint="cs"/>
          <w:sz w:val="26"/>
          <w:szCs w:val="26"/>
          <w:rtl/>
          <w:lang w:bidi="fa-IR"/>
        </w:rPr>
        <w:t>شکل</w:t>
      </w:r>
      <w:r w:rsidR="00B57256">
        <w:rPr>
          <w:rFonts w:cs="B Mitra" w:hint="cs"/>
          <w:sz w:val="26"/>
          <w:szCs w:val="26"/>
          <w:rtl/>
          <w:lang w:bidi="fa-IR"/>
        </w:rPr>
        <w:t>1</w:t>
      </w:r>
      <w:r w:rsidR="00D16C66">
        <w:rPr>
          <w:rFonts w:cs="B Mitra" w:hint="cs"/>
          <w:sz w:val="26"/>
          <w:szCs w:val="26"/>
          <w:rtl/>
          <w:lang w:bidi="fa-IR"/>
        </w:rPr>
        <w:t xml:space="preserve"> بر اساس درصد نتایج این الگوریتم را نشان می</w:t>
      </w:r>
      <w:r w:rsidR="007C6242">
        <w:rPr>
          <w:rFonts w:cs="B Mitra"/>
          <w:sz w:val="26"/>
          <w:szCs w:val="26"/>
          <w:rtl/>
          <w:lang w:bidi="fa-IR"/>
        </w:rPr>
        <w:softHyphen/>
      </w:r>
      <w:r w:rsidR="00D16C66">
        <w:rPr>
          <w:rFonts w:cs="B Mitra" w:hint="cs"/>
          <w:sz w:val="26"/>
          <w:szCs w:val="26"/>
          <w:rtl/>
          <w:lang w:bidi="fa-IR"/>
        </w:rPr>
        <w:t>دهد.</w:t>
      </w:r>
    </w:p>
    <w:p w:rsidR="00360940" w:rsidRPr="00842A21" w:rsidRDefault="00CE3034" w:rsidP="00360940">
      <w:pPr>
        <w:bidi/>
        <w:jc w:val="both"/>
        <w:rPr>
          <w:rFonts w:cs="B Mitra"/>
          <w:sz w:val="20"/>
          <w:szCs w:val="20"/>
          <w:lang w:bidi="fa-IR"/>
        </w:rPr>
      </w:pPr>
      <w:r w:rsidRPr="00CE3034">
        <w:rPr>
          <w:rFonts w:cs="B Mitra"/>
          <w:noProof/>
          <w:sz w:val="26"/>
          <w:szCs w:val="26"/>
        </w:rPr>
        <mc:AlternateContent>
          <mc:Choice Requires="wps">
            <w:drawing>
              <wp:anchor distT="45720" distB="45720" distL="114300" distR="114300" simplePos="0" relativeHeight="251660288" behindDoc="0" locked="0" layoutInCell="1" allowOverlap="1">
                <wp:simplePos x="0" y="0"/>
                <wp:positionH relativeFrom="column">
                  <wp:posOffset>3257550</wp:posOffset>
                </wp:positionH>
                <wp:positionV relativeFrom="paragraph">
                  <wp:posOffset>38735</wp:posOffset>
                </wp:positionV>
                <wp:extent cx="533400" cy="2857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pPr>
                              <w:rPr>
                                <w:rFonts w:cs="B Zar"/>
                                <w:b/>
                                <w:bCs/>
                              </w:rPr>
                            </w:pPr>
                            <w:r>
                              <w:rPr>
                                <w:rFonts w:cs="B Zar" w:hint="cs"/>
                                <w:b/>
                                <w:bCs/>
                                <w:rtl/>
                              </w:rPr>
                              <w:t>%</w:t>
                            </w:r>
                            <w:r w:rsidRPr="006819A0">
                              <w:rPr>
                                <w:rFonts w:cs="B Zar"/>
                                <w:b/>
                                <w:bCs/>
                                <w:color w:val="FFFFFF" w:themeColor="background1"/>
                              </w:rPr>
                              <w:t>.</w:t>
                            </w:r>
                            <w:r>
                              <w:rPr>
                                <w:rFonts w:cs="B Zar" w:hint="cs"/>
                                <w:b/>
                                <w:bCs/>
                                <w:rtl/>
                              </w:rPr>
                              <w:t>100</w:t>
                            </w:r>
                            <w:r>
                              <w:rPr>
                                <w:rFonts w:cs="B Zar"/>
                                <w:b/>
                                <w:bCs/>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left:0;text-align:left;margin-left:256.5pt;margin-top:3.05pt;width:42pt;height:2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" filled="f" stroked="f">
                <v:textbox>
                  <w:txbxContent>
                    <w:p w:rsidR="009C7B16" w:rsidRPr="00CE3034" w:rsidRDefault="009C7B16">
                      <w:pPr>
                        <w:rPr>
                          <w:rFonts w:cs="B Zar"/>
                          <w:b/>
                          <w:bCs/>
                        </w:rPr>
                      </w:pPr>
                      <w:r>
                        <w:rPr>
                          <w:rFonts w:cs="B Zar" w:hint="cs"/>
                          <w:b/>
                          <w:bCs/>
                          <w:rtl/>
                        </w:rPr>
                        <w:t>%</w:t>
                      </w:r>
                      <w:r w:rsidRPr="006819A0">
                        <w:rPr>
                          <w:rFonts w:cs="B Zar"/>
                          <w:b/>
                          <w:bCs/>
                          <w:color w:val="FFFFFF" w:themeColor="background1"/>
                        </w:rPr>
                        <w:t>.</w:t>
                      </w:r>
                      <w:r>
                        <w:rPr>
                          <w:rFonts w:cs="B Zar" w:hint="cs"/>
                          <w:b/>
                          <w:bCs/>
                          <w:rtl/>
                        </w:rPr>
                        <w:t>100</w:t>
                      </w:r>
                      <w:r>
                        <w:rPr>
                          <w:rFonts w:cs="B Zar"/>
                          <w:b/>
                          <w:bCs/>
                        </w:rPr>
                        <w:t>0</w:t>
                      </w:r>
                    </w:p>
                  </w:txbxContent>
                </v:textbox>
              </v:shape>
            </w:pict>
          </mc:Fallback>
        </mc:AlternateContent>
      </w:r>
    </w:p>
    <w:p w:rsidR="00360940" w:rsidRDefault="00CE3034" w:rsidP="00360940">
      <w:pPr>
        <w:bidi/>
        <w:jc w:val="both"/>
        <w:rPr>
          <w:rFonts w:cs="B Mitra"/>
          <w:sz w:val="26"/>
          <w:szCs w:val="26"/>
          <w:rtl/>
          <w:lang w:bidi="fa-IR"/>
        </w:rPr>
      </w:pPr>
      <w:r>
        <w:rPr>
          <w:rFonts w:cs="B Mitra"/>
          <w:noProof/>
          <w:sz w:val="26"/>
          <w:szCs w:val="26"/>
        </w:rPr>
        <w:drawing>
          <wp:anchor distT="0" distB="0" distL="114300" distR="114300" simplePos="0" relativeHeight="251658240" behindDoc="0" locked="0" layoutInCell="1" allowOverlap="1">
            <wp:simplePos x="0" y="0"/>
            <wp:positionH relativeFrom="margin">
              <wp:align>center</wp:align>
            </wp:positionH>
            <wp:positionV relativeFrom="paragraph">
              <wp:posOffset>5080</wp:posOffset>
            </wp:positionV>
            <wp:extent cx="3762375" cy="12858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2375"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6C66" w:rsidRDefault="00D16C66" w:rsidP="00D16C66">
      <w:pPr>
        <w:bidi/>
        <w:jc w:val="both"/>
        <w:rPr>
          <w:rFonts w:cs="Arial"/>
          <w:sz w:val="26"/>
          <w:szCs w:val="26"/>
          <w:rtl/>
          <w:lang w:bidi="fa-IR"/>
        </w:rPr>
      </w:pPr>
    </w:p>
    <w:p w:rsidR="00D16C66" w:rsidRDefault="00B314C7" w:rsidP="00D16C66">
      <w:pPr>
        <w:bidi/>
        <w:jc w:val="both"/>
        <w:rPr>
          <w:rFonts w:cs="Arial"/>
          <w:sz w:val="26"/>
          <w:szCs w:val="26"/>
          <w:lang w:bidi="fa-IR"/>
        </w:rPr>
      </w:pPr>
      <w:r w:rsidRPr="00CE3034">
        <w:rPr>
          <w:rFonts w:cs="B Mitra"/>
          <w:noProof/>
          <w:sz w:val="26"/>
          <w:szCs w:val="26"/>
        </w:rPr>
        <mc:AlternateContent>
          <mc:Choice Requires="wps">
            <w:drawing>
              <wp:anchor distT="45720" distB="45720" distL="114300" distR="114300" simplePos="0" relativeHeight="251666432" behindDoc="0" locked="0" layoutInCell="1" allowOverlap="1" wp14:anchorId="380A30D8" wp14:editId="7A009F03">
                <wp:simplePos x="0" y="0"/>
                <wp:positionH relativeFrom="column">
                  <wp:posOffset>1943100</wp:posOffset>
                </wp:positionH>
                <wp:positionV relativeFrom="paragraph">
                  <wp:posOffset>254000</wp:posOffset>
                </wp:positionV>
                <wp:extent cx="533400" cy="2857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rsidP="00B314C7">
                            <w:pPr>
                              <w:rPr>
                                <w:rFonts w:cs="B Zar"/>
                                <w:b/>
                                <w:bCs/>
                              </w:rPr>
                            </w:pPr>
                            <w:r>
                              <w:rPr>
                                <w:rFonts w:cs="B Zar" w:hint="cs"/>
                                <w:b/>
                                <w:bCs/>
                                <w:rtl/>
                              </w:rPr>
                              <w:t>%</w:t>
                            </w:r>
                            <w:r w:rsidRPr="006819A0">
                              <w:rPr>
                                <w:rFonts w:cs="B Zar"/>
                                <w:b/>
                                <w:bCs/>
                                <w:color w:val="FFFFFF" w:themeColor="background1"/>
                              </w:rPr>
                              <w:t>.</w:t>
                            </w:r>
                            <w:r>
                              <w:rPr>
                                <w:rFonts w:cs="B Zar" w:hint="cs"/>
                                <w:b/>
                                <w:bCs/>
                                <w:rtl/>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0A30D8" id="_x0000_s1031" type="#_x0000_t202" style="position:absolute;left:0;text-align:left;margin-left:153pt;margin-top:20pt;width:42pt;height:2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" filled="f" stroked="f">
                <v:textbox>
                  <w:txbxContent>
                    <w:p w:rsidR="009C7B16" w:rsidRPr="00CE3034" w:rsidRDefault="009C7B16" w:rsidP="00B314C7">
                      <w:pPr>
                        <w:rPr>
                          <w:rFonts w:cs="B Zar"/>
                          <w:b/>
                          <w:bCs/>
                        </w:rPr>
                      </w:pPr>
                      <w:r>
                        <w:rPr>
                          <w:rFonts w:cs="B Zar" w:hint="cs"/>
                          <w:b/>
                          <w:bCs/>
                          <w:rtl/>
                        </w:rPr>
                        <w:t>%</w:t>
                      </w:r>
                      <w:r w:rsidRPr="006819A0">
                        <w:rPr>
                          <w:rFonts w:cs="B Zar"/>
                          <w:b/>
                          <w:bCs/>
                          <w:color w:val="FFFFFF" w:themeColor="background1"/>
                        </w:rPr>
                        <w:t>.</w:t>
                      </w:r>
                      <w:r>
                        <w:rPr>
                          <w:rFonts w:cs="B Zar" w:hint="cs"/>
                          <w:b/>
                          <w:bCs/>
                          <w:rtl/>
                        </w:rPr>
                        <w:t>0</w:t>
                      </w:r>
                    </w:p>
                  </w:txbxContent>
                </v:textbox>
              </v:shape>
            </w:pict>
          </mc:Fallback>
        </mc:AlternateContent>
      </w:r>
    </w:p>
    <w:p w:rsidR="00CE3034" w:rsidRDefault="00CE3034" w:rsidP="00CE3034">
      <w:pPr>
        <w:bidi/>
        <w:jc w:val="both"/>
        <w:rPr>
          <w:rFonts w:cs="Arial"/>
          <w:sz w:val="26"/>
          <w:szCs w:val="26"/>
          <w:lang w:bidi="fa-IR"/>
        </w:rPr>
      </w:pPr>
    </w:p>
    <w:p w:rsidR="00CE3034" w:rsidRDefault="006C79CA" w:rsidP="00CE3034">
      <w:pPr>
        <w:bidi/>
        <w:jc w:val="both"/>
        <w:rPr>
          <w:rFonts w:cs="Arial"/>
          <w:sz w:val="26"/>
          <w:szCs w:val="26"/>
          <w:lang w:bidi="fa-IR"/>
        </w:rPr>
      </w:pPr>
      <w:r w:rsidRPr="00CE3034">
        <w:rPr>
          <w:rFonts w:cs="B Mitra"/>
          <w:noProof/>
          <w:sz w:val="26"/>
          <w:szCs w:val="26"/>
        </w:rPr>
        <mc:AlternateContent>
          <mc:Choice Requires="wps">
            <w:drawing>
              <wp:anchor distT="45720" distB="45720" distL="114300" distR="114300" simplePos="0" relativeHeight="251677696" behindDoc="0" locked="0" layoutInCell="1" allowOverlap="1" wp14:anchorId="204BEF2C" wp14:editId="1C231DA3">
                <wp:simplePos x="0" y="0"/>
                <wp:positionH relativeFrom="margin">
                  <wp:align>center</wp:align>
                </wp:positionH>
                <wp:positionV relativeFrom="paragraph">
                  <wp:posOffset>301625</wp:posOffset>
                </wp:positionV>
                <wp:extent cx="3686175" cy="35242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352425"/>
                        </a:xfrm>
                        <a:prstGeom prst="rect">
                          <a:avLst/>
                        </a:prstGeom>
                        <a:noFill/>
                        <a:ln w="9525">
                          <a:noFill/>
                          <a:miter lim="800000"/>
                          <a:headEnd/>
                          <a:tailEnd/>
                        </a:ln>
                      </wps:spPr>
                      <wps:txbx>
                        <w:txbxContent>
                          <w:p w:rsidR="009C7B16" w:rsidRPr="002C64E1" w:rsidRDefault="009C7B16" w:rsidP="006C79CA">
                            <w:pPr>
                              <w:bidi/>
                              <w:jc w:val="center"/>
                              <w:rPr>
                                <w:rFonts w:cs="B Zar"/>
                                <w:b/>
                                <w:bCs/>
                                <w:sz w:val="18"/>
                                <w:szCs w:val="18"/>
                                <w:lang w:bidi="fa-IR"/>
                              </w:rPr>
                            </w:pPr>
                            <w:r w:rsidRPr="002C64E1">
                              <w:rPr>
                                <w:rFonts w:cs="B Zar" w:hint="cs"/>
                                <w:b/>
                                <w:bCs/>
                                <w:sz w:val="18"/>
                                <w:szCs w:val="18"/>
                                <w:rtl/>
                                <w:lang w:bidi="fa-IR"/>
                              </w:rPr>
                              <w:t>شکل1- مقایسه تاثیر اتمام انرژی در بازگشت مجدد کاربران به بازی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4BEF2C" id="Text Box 12" o:spid="_x0000_s1032" type="#_x0000_t202" style="position:absolute;left:0;text-align:left;margin-left:0;margin-top:23.75pt;width:290.25pt;height:27.75pt;z-index:25167769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" filled="f" stroked="f">
                <v:textbox>
                  <w:txbxContent>
                    <w:p w:rsidR="009C7B16" w:rsidRPr="002C64E1" w:rsidRDefault="009C7B16" w:rsidP="006C79CA">
                      <w:pPr>
                        <w:bidi/>
                        <w:jc w:val="center"/>
                        <w:rPr>
                          <w:rFonts w:cs="B Zar"/>
                          <w:b/>
                          <w:bCs/>
                          <w:sz w:val="18"/>
                          <w:szCs w:val="18"/>
                          <w:lang w:bidi="fa-IR"/>
                        </w:rPr>
                      </w:pPr>
                      <w:r w:rsidRPr="002C64E1">
                        <w:rPr>
                          <w:rFonts w:cs="B Zar" w:hint="cs"/>
                          <w:b/>
                          <w:bCs/>
                          <w:sz w:val="18"/>
                          <w:szCs w:val="18"/>
                          <w:rtl/>
                          <w:lang w:bidi="fa-IR"/>
                        </w:rPr>
                        <w:t>شکل1- مقایسه تاثیر اتمام انرژی در بازگشت مجدد کاربران به بازی</w:t>
                      </w:r>
                    </w:p>
                  </w:txbxContent>
                </v:textbox>
                <w10:wrap anchorx="margin"/>
              </v:shape>
            </w:pict>
          </mc:Fallback>
        </mc:AlternateContent>
      </w:r>
      <w:r w:rsidR="00B314C7" w:rsidRPr="00CE3034">
        <w:rPr>
          <w:rFonts w:cs="B Mitra"/>
          <w:noProof/>
          <w:sz w:val="26"/>
          <w:szCs w:val="26"/>
        </w:rPr>
        <mc:AlternateContent>
          <mc:Choice Requires="wps">
            <w:drawing>
              <wp:anchor distT="45720" distB="45720" distL="114300" distR="114300" simplePos="0" relativeHeight="251664384" behindDoc="0" locked="0" layoutInCell="1" allowOverlap="1" wp14:anchorId="4FA8135A" wp14:editId="7DFB4254">
                <wp:simplePos x="0" y="0"/>
                <wp:positionH relativeFrom="column">
                  <wp:posOffset>1495425</wp:posOffset>
                </wp:positionH>
                <wp:positionV relativeFrom="paragraph">
                  <wp:posOffset>6350</wp:posOffset>
                </wp:positionV>
                <wp:extent cx="1057275" cy="35242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352425"/>
                        </a:xfrm>
                        <a:prstGeom prst="rect">
                          <a:avLst/>
                        </a:prstGeom>
                        <a:noFill/>
                        <a:ln w="9525">
                          <a:noFill/>
                          <a:miter lim="800000"/>
                          <a:headEnd/>
                          <a:tailEnd/>
                        </a:ln>
                      </wps:spPr>
                      <wps:txbx>
                        <w:txbxContent>
                          <w:p w:rsidR="009C7B16" w:rsidRPr="00AF724E" w:rsidRDefault="009C7B16" w:rsidP="00B314C7">
                            <w:pPr>
                              <w:bidi/>
                              <w:rPr>
                                <w:rFonts w:cs="B Mitra"/>
                                <w:sz w:val="24"/>
                                <w:szCs w:val="24"/>
                                <w:lang w:bidi="fa-IR"/>
                              </w:rPr>
                            </w:pPr>
                            <w:r w:rsidRPr="00AF724E">
                              <w:rPr>
                                <w:rFonts w:cs="B Mitra" w:hint="cs"/>
                                <w:sz w:val="24"/>
                                <w:szCs w:val="24"/>
                                <w:rtl/>
                                <w:lang w:bidi="fa-IR"/>
                              </w:rPr>
                              <w:t xml:space="preserve">بازگشت </w:t>
                            </w:r>
                            <w:r>
                              <w:rPr>
                                <w:rFonts w:cs="B Mitra" w:hint="cs"/>
                                <w:sz w:val="24"/>
                                <w:szCs w:val="24"/>
                                <w:rtl/>
                                <w:lang w:bidi="fa-IR"/>
                              </w:rPr>
                              <w:t>ن</w:t>
                            </w:r>
                            <w:r w:rsidRPr="00AF724E">
                              <w:rPr>
                                <w:rFonts w:cs="B Mitra" w:hint="cs"/>
                                <w:sz w:val="24"/>
                                <w:szCs w:val="24"/>
                                <w:rtl/>
                                <w:lang w:bidi="fa-IR"/>
                              </w:rPr>
                              <w:t>داشتند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A8135A" id="Text Box 5" o:spid="_x0000_s1033" type="#_x0000_t202" style="position:absolute;left:0;text-align:left;margin-left:117.75pt;margin-top:.5pt;width:83.25pt;height:27.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" filled="f" stroked="f">
                <v:textbox>
                  <w:txbxContent>
                    <w:p w:rsidR="009C7B16" w:rsidRPr="00AF724E" w:rsidRDefault="009C7B16" w:rsidP="00B314C7">
                      <w:pPr>
                        <w:bidi/>
                        <w:rPr>
                          <w:rFonts w:cs="B Mitra"/>
                          <w:sz w:val="24"/>
                          <w:szCs w:val="24"/>
                          <w:lang w:bidi="fa-IR"/>
                        </w:rPr>
                      </w:pPr>
                      <w:r w:rsidRPr="00AF724E">
                        <w:rPr>
                          <w:rFonts w:cs="B Mitra" w:hint="cs"/>
                          <w:sz w:val="24"/>
                          <w:szCs w:val="24"/>
                          <w:rtl/>
                          <w:lang w:bidi="fa-IR"/>
                        </w:rPr>
                        <w:t xml:space="preserve">بازگشت </w:t>
                      </w:r>
                      <w:r>
                        <w:rPr>
                          <w:rFonts w:cs="B Mitra" w:hint="cs"/>
                          <w:sz w:val="24"/>
                          <w:szCs w:val="24"/>
                          <w:rtl/>
                          <w:lang w:bidi="fa-IR"/>
                        </w:rPr>
                        <w:t>ن</w:t>
                      </w:r>
                      <w:r w:rsidRPr="00AF724E">
                        <w:rPr>
                          <w:rFonts w:cs="B Mitra" w:hint="cs"/>
                          <w:sz w:val="24"/>
                          <w:szCs w:val="24"/>
                          <w:rtl/>
                          <w:lang w:bidi="fa-IR"/>
                        </w:rPr>
                        <w:t>داشتند</w:t>
                      </w:r>
                    </w:p>
                  </w:txbxContent>
                </v:textbox>
              </v:shape>
            </w:pict>
          </mc:Fallback>
        </mc:AlternateContent>
      </w:r>
      <w:r w:rsidR="00EA1DEA" w:rsidRPr="00CE3034">
        <w:rPr>
          <w:rFonts w:cs="B Mitra"/>
          <w:noProof/>
          <w:sz w:val="26"/>
          <w:szCs w:val="26"/>
        </w:rPr>
        <mc:AlternateContent>
          <mc:Choice Requires="wps">
            <w:drawing>
              <wp:anchor distT="45720" distB="45720" distL="114300" distR="114300" simplePos="0" relativeHeight="251662336" behindDoc="0" locked="0" layoutInCell="1" allowOverlap="1" wp14:anchorId="028E0BDA" wp14:editId="1E695296">
                <wp:simplePos x="0" y="0"/>
                <wp:positionH relativeFrom="column">
                  <wp:posOffset>3086100</wp:posOffset>
                </wp:positionH>
                <wp:positionV relativeFrom="paragraph">
                  <wp:posOffset>6350</wp:posOffset>
                </wp:positionV>
                <wp:extent cx="876300" cy="3524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52425"/>
                        </a:xfrm>
                        <a:prstGeom prst="rect">
                          <a:avLst/>
                        </a:prstGeom>
                        <a:noFill/>
                        <a:ln w="9525">
                          <a:noFill/>
                          <a:miter lim="800000"/>
                          <a:headEnd/>
                          <a:tailEnd/>
                        </a:ln>
                      </wps:spPr>
                      <wps:txbx>
                        <w:txbxContent>
                          <w:p w:rsidR="009C7B16" w:rsidRPr="00AF724E" w:rsidRDefault="009C7B16" w:rsidP="00EA1DEA">
                            <w:pPr>
                              <w:bidi/>
                              <w:rPr>
                                <w:rFonts w:cs="B Mitra"/>
                                <w:sz w:val="24"/>
                                <w:szCs w:val="24"/>
                                <w:lang w:bidi="fa-IR"/>
                              </w:rPr>
                            </w:pPr>
                            <w:r w:rsidRPr="00AF724E">
                              <w:rPr>
                                <w:rFonts w:cs="B Mitra" w:hint="cs"/>
                                <w:sz w:val="24"/>
                                <w:szCs w:val="24"/>
                                <w:rtl/>
                                <w:lang w:bidi="fa-IR"/>
                              </w:rPr>
                              <w:t>بازگشت داشتند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8E0BDA" id="_x0000_s1034" type="#_x0000_t202" style="position:absolute;left:0;text-align:left;margin-left:243pt;margin-top:.5pt;width:69pt;height:27.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" filled="f" stroked="f">
                <v:textbox>
                  <w:txbxContent>
                    <w:p w:rsidR="009C7B16" w:rsidRPr="00AF724E" w:rsidRDefault="009C7B16" w:rsidP="00EA1DEA">
                      <w:pPr>
                        <w:bidi/>
                        <w:rPr>
                          <w:rFonts w:cs="B Mitra"/>
                          <w:sz w:val="24"/>
                          <w:szCs w:val="24"/>
                          <w:lang w:bidi="fa-IR"/>
                        </w:rPr>
                      </w:pPr>
                      <w:r w:rsidRPr="00AF724E">
                        <w:rPr>
                          <w:rFonts w:cs="B Mitra" w:hint="cs"/>
                          <w:sz w:val="24"/>
                          <w:szCs w:val="24"/>
                          <w:rtl/>
                          <w:lang w:bidi="fa-IR"/>
                        </w:rPr>
                        <w:t>بازگشت داشتند</w:t>
                      </w:r>
                    </w:p>
                  </w:txbxContent>
                </v:textbox>
              </v:shape>
            </w:pict>
          </mc:Fallback>
        </mc:AlternateContent>
      </w:r>
    </w:p>
    <w:p w:rsidR="00CE3034" w:rsidRDefault="00CE3034" w:rsidP="00CE3034">
      <w:pPr>
        <w:bidi/>
        <w:jc w:val="both"/>
        <w:rPr>
          <w:rFonts w:cs="Arial"/>
          <w:sz w:val="26"/>
          <w:szCs w:val="26"/>
          <w:rtl/>
          <w:lang w:bidi="fa-IR"/>
        </w:rPr>
      </w:pPr>
    </w:p>
    <w:p w:rsidR="006C79CA" w:rsidRPr="00842A21" w:rsidRDefault="006C79CA" w:rsidP="006C79CA">
      <w:pPr>
        <w:bidi/>
        <w:jc w:val="both"/>
        <w:rPr>
          <w:rFonts w:cs="Arial"/>
          <w:sz w:val="4"/>
          <w:szCs w:val="4"/>
          <w:rtl/>
          <w:lang w:bidi="fa-IR"/>
        </w:rPr>
      </w:pPr>
    </w:p>
    <w:p w:rsidR="00784491" w:rsidRDefault="00784491" w:rsidP="008475F2">
      <w:pPr>
        <w:bidi/>
        <w:jc w:val="both"/>
        <w:rPr>
          <w:rFonts w:cs="B Mitra"/>
          <w:sz w:val="26"/>
          <w:szCs w:val="26"/>
          <w:lang w:bidi="fa-IR"/>
        </w:rPr>
      </w:pPr>
      <w:r>
        <w:rPr>
          <w:rFonts w:cs="B Mitra" w:hint="cs"/>
          <w:sz w:val="26"/>
          <w:szCs w:val="26"/>
          <w:rtl/>
          <w:lang w:bidi="fa-IR"/>
        </w:rPr>
        <w:t>پس می</w:t>
      </w:r>
      <w:r w:rsidR="007C6242">
        <w:rPr>
          <w:rFonts w:cs="B Mitra"/>
          <w:sz w:val="26"/>
          <w:szCs w:val="26"/>
          <w:rtl/>
          <w:lang w:bidi="fa-IR"/>
        </w:rPr>
        <w:softHyphen/>
      </w:r>
      <w:r>
        <w:rPr>
          <w:rFonts w:cs="B Mitra" w:hint="cs"/>
          <w:sz w:val="26"/>
          <w:szCs w:val="26"/>
          <w:rtl/>
          <w:lang w:bidi="fa-IR"/>
        </w:rPr>
        <w:t xml:space="preserve">توان گفت </w:t>
      </w:r>
      <w:r w:rsidR="00B41F68">
        <w:rPr>
          <w:rFonts w:cs="B Mitra" w:hint="cs"/>
          <w:sz w:val="26"/>
          <w:szCs w:val="26"/>
          <w:rtl/>
          <w:lang w:bidi="fa-IR"/>
        </w:rPr>
        <w:t xml:space="preserve">صرف به کار بردن محدودیت </w:t>
      </w:r>
      <w:r>
        <w:rPr>
          <w:rFonts w:cs="B Mitra" w:hint="cs"/>
          <w:sz w:val="26"/>
          <w:szCs w:val="26"/>
          <w:rtl/>
          <w:lang w:bidi="fa-IR"/>
        </w:rPr>
        <w:t xml:space="preserve">انرژی به تنهایی </w:t>
      </w:r>
      <w:r w:rsidR="00B41F68">
        <w:rPr>
          <w:rFonts w:cs="B Mitra" w:hint="cs"/>
          <w:sz w:val="26"/>
          <w:szCs w:val="26"/>
          <w:rtl/>
          <w:lang w:bidi="fa-IR"/>
        </w:rPr>
        <w:t>به عنوان عام</w:t>
      </w:r>
      <w:r w:rsidR="006819A0">
        <w:rPr>
          <w:rFonts w:cs="B Mitra" w:hint="cs"/>
          <w:sz w:val="26"/>
          <w:szCs w:val="26"/>
          <w:rtl/>
          <w:lang w:bidi="fa-IR"/>
        </w:rPr>
        <w:t>ل</w:t>
      </w:r>
      <w:r w:rsidR="00B41F68">
        <w:rPr>
          <w:rFonts w:cs="B Mitra" w:hint="cs"/>
          <w:sz w:val="26"/>
          <w:szCs w:val="26"/>
          <w:rtl/>
          <w:lang w:bidi="fa-IR"/>
        </w:rPr>
        <w:t>ی برای</w:t>
      </w:r>
      <w:r>
        <w:rPr>
          <w:rFonts w:cs="B Mitra" w:hint="cs"/>
          <w:sz w:val="26"/>
          <w:szCs w:val="26"/>
          <w:rtl/>
          <w:lang w:bidi="fa-IR"/>
        </w:rPr>
        <w:t xml:space="preserve"> ترک بازی توسط کاربران </w:t>
      </w:r>
      <w:r w:rsidR="00B41F68">
        <w:rPr>
          <w:rFonts w:cs="B Mitra" w:hint="cs"/>
          <w:sz w:val="26"/>
          <w:szCs w:val="26"/>
          <w:rtl/>
          <w:lang w:bidi="fa-IR"/>
        </w:rPr>
        <w:t>نبوده است</w:t>
      </w:r>
      <w:r>
        <w:rPr>
          <w:rFonts w:cs="B Mitra" w:hint="cs"/>
          <w:sz w:val="26"/>
          <w:szCs w:val="26"/>
          <w:rtl/>
          <w:lang w:bidi="fa-IR"/>
        </w:rPr>
        <w:t>.</w:t>
      </w:r>
    </w:p>
    <w:p w:rsidR="008475F2" w:rsidDel="00427899" w:rsidRDefault="008216A5" w:rsidP="00784491">
      <w:pPr>
        <w:bidi/>
        <w:jc w:val="both"/>
        <w:rPr>
          <w:del w:id="51" w:author="Farshad Agha" w:date="2018-01-04T12:46:00Z"/>
          <w:rFonts w:cs="B Mitra"/>
          <w:sz w:val="26"/>
          <w:szCs w:val="26"/>
          <w:lang w:bidi="fa-IR"/>
        </w:rPr>
      </w:pPr>
      <w:r>
        <w:rPr>
          <w:rFonts w:cs="B Mitra" w:hint="cs"/>
          <w:sz w:val="26"/>
          <w:szCs w:val="26"/>
          <w:rtl/>
          <w:lang w:bidi="fa-IR"/>
        </w:rPr>
        <w:t xml:space="preserve">در بازی این امکان فراهم شده است تا زمانی که </w:t>
      </w:r>
      <w:r w:rsidR="00411CC0">
        <w:rPr>
          <w:rFonts w:cs="B Mitra" w:hint="cs"/>
          <w:sz w:val="26"/>
          <w:szCs w:val="26"/>
          <w:rtl/>
          <w:lang w:bidi="fa-IR"/>
        </w:rPr>
        <w:t>تمام 5 انرژی کاربر بازگردانده می</w:t>
      </w:r>
      <w:r w:rsidR="0091647F">
        <w:rPr>
          <w:rFonts w:cs="B Mitra"/>
          <w:sz w:val="26"/>
          <w:szCs w:val="26"/>
          <w:rtl/>
          <w:lang w:bidi="fa-IR"/>
        </w:rPr>
        <w:softHyphen/>
      </w:r>
      <w:r w:rsidR="00411CC0">
        <w:rPr>
          <w:rFonts w:cs="B Mitra" w:hint="cs"/>
          <w:sz w:val="26"/>
          <w:szCs w:val="26"/>
          <w:rtl/>
          <w:lang w:bidi="fa-IR"/>
        </w:rPr>
        <w:t xml:space="preserve">شود به او از طریق </w:t>
      </w:r>
      <w:r w:rsidR="005D20E1">
        <w:rPr>
          <w:rFonts w:cs="B Mitra" w:hint="cs"/>
          <w:sz w:val="26"/>
          <w:szCs w:val="26"/>
          <w:rtl/>
          <w:lang w:bidi="fa-IR"/>
        </w:rPr>
        <w:t>پیام</w:t>
      </w:r>
      <w:r w:rsidR="00E942F9">
        <w:rPr>
          <w:rStyle w:val="FootnoteReference"/>
          <w:rFonts w:cs="B Mitra"/>
          <w:sz w:val="26"/>
          <w:szCs w:val="26"/>
          <w:rtl/>
          <w:lang w:bidi="fa-IR"/>
        </w:rPr>
        <w:footnoteReference w:id="12"/>
      </w:r>
      <w:r w:rsidR="00E942F9">
        <w:rPr>
          <w:rFonts w:cs="B Mitra" w:hint="cs"/>
          <w:sz w:val="26"/>
          <w:szCs w:val="26"/>
          <w:rtl/>
          <w:lang w:bidi="fa-IR"/>
        </w:rPr>
        <w:t xml:space="preserve"> </w:t>
      </w:r>
      <w:r w:rsidR="00411CC0">
        <w:rPr>
          <w:rFonts w:cs="B Mitra" w:hint="cs"/>
          <w:sz w:val="26"/>
          <w:szCs w:val="26"/>
          <w:rtl/>
          <w:lang w:bidi="fa-IR"/>
        </w:rPr>
        <w:t xml:space="preserve">اطلاع داده </w:t>
      </w:r>
      <w:r w:rsidR="00166C6B">
        <w:rPr>
          <w:rFonts w:cs="B Mitra" w:hint="cs"/>
          <w:sz w:val="26"/>
          <w:szCs w:val="26"/>
          <w:rtl/>
          <w:lang w:bidi="fa-IR"/>
        </w:rPr>
        <w:t>شود</w:t>
      </w:r>
      <w:r w:rsidR="00411CC0">
        <w:rPr>
          <w:rFonts w:cs="B Mitra" w:hint="cs"/>
          <w:sz w:val="26"/>
          <w:szCs w:val="26"/>
          <w:rtl/>
          <w:lang w:bidi="fa-IR"/>
        </w:rPr>
        <w:t xml:space="preserve">. در </w:t>
      </w:r>
      <w:r w:rsidR="00907082">
        <w:rPr>
          <w:rFonts w:cs="B Mitra" w:hint="cs"/>
          <w:sz w:val="26"/>
          <w:szCs w:val="26"/>
          <w:rtl/>
          <w:lang w:bidi="fa-IR"/>
        </w:rPr>
        <w:t>شکل</w:t>
      </w:r>
      <w:r w:rsidR="00C555A5">
        <w:rPr>
          <w:rFonts w:cs="B Mitra" w:hint="cs"/>
          <w:sz w:val="26"/>
          <w:szCs w:val="26"/>
          <w:rtl/>
          <w:lang w:bidi="fa-IR"/>
        </w:rPr>
        <w:t xml:space="preserve">2 </w:t>
      </w:r>
      <w:r w:rsidR="00411CC0">
        <w:rPr>
          <w:rFonts w:cs="B Mitra" w:hint="cs"/>
          <w:sz w:val="26"/>
          <w:szCs w:val="26"/>
          <w:rtl/>
          <w:lang w:bidi="fa-IR"/>
        </w:rPr>
        <w:t xml:space="preserve"> تاثیر این ارسال </w:t>
      </w:r>
      <w:r w:rsidR="005D20E1">
        <w:rPr>
          <w:rFonts w:cs="B Mitra" w:hint="cs"/>
          <w:sz w:val="26"/>
          <w:szCs w:val="26"/>
          <w:rtl/>
          <w:lang w:bidi="fa-IR"/>
        </w:rPr>
        <w:t>پیام</w:t>
      </w:r>
      <w:r w:rsidR="00411CC0">
        <w:rPr>
          <w:rFonts w:cs="B Mitra" w:hint="cs"/>
          <w:sz w:val="26"/>
          <w:szCs w:val="26"/>
          <w:rtl/>
          <w:lang w:bidi="fa-IR"/>
        </w:rPr>
        <w:t xml:space="preserve"> </w:t>
      </w:r>
      <w:r w:rsidR="002A1360">
        <w:rPr>
          <w:rFonts w:cs="B Mitra" w:hint="cs"/>
          <w:sz w:val="26"/>
          <w:szCs w:val="26"/>
          <w:rtl/>
          <w:lang w:bidi="fa-IR"/>
        </w:rPr>
        <w:t>بررسی می</w:t>
      </w:r>
      <w:r w:rsidR="0091647F">
        <w:rPr>
          <w:rFonts w:cs="B Mitra"/>
          <w:sz w:val="26"/>
          <w:szCs w:val="26"/>
          <w:rtl/>
          <w:lang w:bidi="fa-IR"/>
        </w:rPr>
        <w:softHyphen/>
      </w:r>
      <w:r w:rsidR="002A1360">
        <w:rPr>
          <w:rFonts w:cs="B Mitra" w:hint="cs"/>
          <w:sz w:val="26"/>
          <w:szCs w:val="26"/>
          <w:rtl/>
          <w:lang w:bidi="fa-IR"/>
        </w:rPr>
        <w:t>شود</w:t>
      </w:r>
      <w:r w:rsidR="00411CC0">
        <w:rPr>
          <w:rFonts w:cs="B Mitra" w:hint="cs"/>
          <w:sz w:val="26"/>
          <w:szCs w:val="26"/>
          <w:rtl/>
          <w:lang w:bidi="fa-IR"/>
        </w:rPr>
        <w:t xml:space="preserve">. </w:t>
      </w:r>
      <w:r w:rsidR="008756CB">
        <w:rPr>
          <w:rFonts w:cs="B Mitra" w:hint="cs"/>
          <w:sz w:val="26"/>
          <w:szCs w:val="26"/>
          <w:rtl/>
          <w:lang w:bidi="fa-IR"/>
        </w:rPr>
        <w:t>آیا بازگشت آنها به برنامه</w:t>
      </w:r>
      <w:r w:rsidR="00F40DF7">
        <w:rPr>
          <w:rFonts w:cs="B Mitra" w:hint="cs"/>
          <w:sz w:val="26"/>
          <w:szCs w:val="26"/>
          <w:rtl/>
          <w:lang w:bidi="fa-IR"/>
        </w:rPr>
        <w:t>،</w:t>
      </w:r>
      <w:r w:rsidR="008756CB">
        <w:rPr>
          <w:rFonts w:cs="B Mitra" w:hint="cs"/>
          <w:sz w:val="26"/>
          <w:szCs w:val="26"/>
          <w:rtl/>
          <w:lang w:bidi="fa-IR"/>
        </w:rPr>
        <w:t xml:space="preserve"> </w:t>
      </w:r>
      <w:r w:rsidR="000D4C80">
        <w:rPr>
          <w:rFonts w:cs="B Mitra" w:hint="cs"/>
          <w:sz w:val="26"/>
          <w:szCs w:val="26"/>
          <w:rtl/>
          <w:lang w:bidi="fa-IR"/>
        </w:rPr>
        <w:t>قبل از ارسال پیام پر شدن سطح انرژی بوده است یا بعد از آن ؟</w:t>
      </w:r>
    </w:p>
    <w:p w:rsidR="002068EF" w:rsidDel="00427899" w:rsidRDefault="002068EF" w:rsidP="002068EF">
      <w:pPr>
        <w:bidi/>
        <w:jc w:val="both"/>
        <w:rPr>
          <w:del w:id="52" w:author="Farshad Agha" w:date="2018-01-04T12:46:00Z"/>
          <w:rFonts w:cs="Arial"/>
          <w:sz w:val="2"/>
          <w:szCs w:val="2"/>
          <w:rtl/>
          <w:lang w:bidi="fa-IR"/>
        </w:rPr>
      </w:pPr>
    </w:p>
    <w:p w:rsidR="00F40DF7" w:rsidDel="00427899" w:rsidRDefault="00F40DF7" w:rsidP="00F40DF7">
      <w:pPr>
        <w:bidi/>
        <w:jc w:val="both"/>
        <w:rPr>
          <w:del w:id="53" w:author="Farshad Agha" w:date="2018-01-04T12:46:00Z"/>
          <w:rFonts w:cs="Arial"/>
          <w:sz w:val="2"/>
          <w:szCs w:val="2"/>
          <w:rtl/>
          <w:lang w:bidi="fa-IR"/>
        </w:rPr>
      </w:pPr>
    </w:p>
    <w:p w:rsidR="00F40DF7" w:rsidDel="00427899" w:rsidRDefault="00F40DF7" w:rsidP="00F40DF7">
      <w:pPr>
        <w:bidi/>
        <w:jc w:val="both"/>
        <w:rPr>
          <w:del w:id="54" w:author="Farshad Agha" w:date="2018-01-04T12:46:00Z"/>
          <w:rFonts w:cs="Arial"/>
          <w:sz w:val="2"/>
          <w:szCs w:val="2"/>
          <w:rtl/>
          <w:lang w:bidi="fa-IR"/>
        </w:rPr>
      </w:pPr>
    </w:p>
    <w:p w:rsidR="00F40DF7" w:rsidDel="00C80262" w:rsidRDefault="00F40DF7" w:rsidP="005860F4">
      <w:pPr>
        <w:bidi/>
        <w:jc w:val="both"/>
        <w:rPr>
          <w:del w:id="55" w:author="Farshad Agha" w:date="2018-01-04T12:48:00Z"/>
          <w:rFonts w:cs="Arial"/>
          <w:sz w:val="2"/>
          <w:szCs w:val="2"/>
          <w:rtl/>
          <w:lang w:bidi="fa-IR"/>
        </w:rPr>
      </w:pPr>
    </w:p>
    <w:p w:rsidR="00F40DF7" w:rsidRDefault="00F40DF7" w:rsidP="00F40DF7">
      <w:pPr>
        <w:bidi/>
        <w:jc w:val="both"/>
        <w:rPr>
          <w:rFonts w:cs="Arial"/>
          <w:sz w:val="2"/>
          <w:szCs w:val="2"/>
          <w:rtl/>
          <w:lang w:bidi="fa-IR"/>
        </w:rPr>
      </w:pPr>
    </w:p>
    <w:p w:rsidR="00F40DF7" w:rsidDel="00427899" w:rsidRDefault="00F40DF7" w:rsidP="00F40DF7">
      <w:pPr>
        <w:bidi/>
        <w:jc w:val="both"/>
        <w:rPr>
          <w:del w:id="56" w:author="Farshad Agha" w:date="2018-01-04T12:46:00Z"/>
          <w:rFonts w:cs="Arial"/>
          <w:sz w:val="2"/>
          <w:szCs w:val="2"/>
          <w:rtl/>
          <w:lang w:bidi="fa-IR"/>
        </w:rPr>
      </w:pPr>
    </w:p>
    <w:p w:rsidR="00F40DF7" w:rsidRPr="00F22F7B" w:rsidDel="00427899" w:rsidRDefault="00F40DF7" w:rsidP="00F40DF7">
      <w:pPr>
        <w:bidi/>
        <w:jc w:val="both"/>
        <w:rPr>
          <w:del w:id="57" w:author="Farshad Agha" w:date="2018-01-04T12:46:00Z"/>
          <w:rFonts w:cs="Arial"/>
          <w:sz w:val="2"/>
          <w:szCs w:val="2"/>
          <w:lang w:bidi="fa-IR"/>
        </w:rPr>
      </w:pPr>
    </w:p>
    <w:p w:rsidR="006819A0" w:rsidRDefault="0073711D" w:rsidP="006819A0">
      <w:pPr>
        <w:bidi/>
        <w:jc w:val="both"/>
        <w:rPr>
          <w:rFonts w:cs="Arial"/>
          <w:sz w:val="26"/>
          <w:szCs w:val="26"/>
          <w:lang w:bidi="fa-IR"/>
        </w:rPr>
      </w:pPr>
      <w:r w:rsidRPr="00CE3034">
        <w:rPr>
          <w:rFonts w:cs="B Mitra"/>
          <w:noProof/>
          <w:sz w:val="26"/>
          <w:szCs w:val="26"/>
        </w:rPr>
        <mc:AlternateContent>
          <mc:Choice Requires="wps">
            <w:drawing>
              <wp:anchor distT="45720" distB="45720" distL="114300" distR="114300" simplePos="0" relativeHeight="251669504" behindDoc="0" locked="0" layoutInCell="1" allowOverlap="1" wp14:anchorId="0E0857E0" wp14:editId="711FE64B">
                <wp:simplePos x="0" y="0"/>
                <wp:positionH relativeFrom="column">
                  <wp:posOffset>3267075</wp:posOffset>
                </wp:positionH>
                <wp:positionV relativeFrom="paragraph">
                  <wp:posOffset>-43180</wp:posOffset>
                </wp:positionV>
                <wp:extent cx="533400" cy="28575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rsidP="006819A0">
                            <w:pPr>
                              <w:rPr>
                                <w:rFonts w:cs="B Zar"/>
                                <w:b/>
                                <w:bCs/>
                              </w:rPr>
                            </w:pPr>
                            <w:r>
                              <w:rPr>
                                <w:rFonts w:cs="B Zar" w:hint="cs"/>
                                <w:b/>
                                <w:bCs/>
                                <w:rtl/>
                              </w:rPr>
                              <w:t>%</w:t>
                            </w:r>
                            <w:r w:rsidRPr="006819A0">
                              <w:rPr>
                                <w:rFonts w:cs="B Zar"/>
                                <w:b/>
                                <w:bCs/>
                                <w:color w:val="FFFFFF" w:themeColor="background1"/>
                              </w:rPr>
                              <w:t>.</w:t>
                            </w:r>
                            <w:r>
                              <w:rPr>
                                <w:rFonts w:cs="B Zar" w:hint="cs"/>
                                <w:b/>
                                <w:bCs/>
                                <w:rtl/>
                              </w:rPr>
                              <w:t>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0857E0" id="_x0000_s1035" type="#_x0000_t202" style="position:absolute;left:0;text-align:left;margin-left:257.25pt;margin-top:-3.4pt;width:42pt;height:2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" filled="f" stroked="f">
                <v:textbox>
                  <w:txbxContent>
                    <w:p w:rsidR="009C7B16" w:rsidRPr="00CE3034" w:rsidRDefault="009C7B16" w:rsidP="006819A0">
                      <w:pPr>
                        <w:rPr>
                          <w:rFonts w:cs="B Zar"/>
                          <w:b/>
                          <w:bCs/>
                        </w:rPr>
                      </w:pPr>
                      <w:r>
                        <w:rPr>
                          <w:rFonts w:cs="B Zar" w:hint="cs"/>
                          <w:b/>
                          <w:bCs/>
                          <w:rtl/>
                        </w:rPr>
                        <w:t>%</w:t>
                      </w:r>
                      <w:r w:rsidRPr="006819A0">
                        <w:rPr>
                          <w:rFonts w:cs="B Zar"/>
                          <w:b/>
                          <w:bCs/>
                          <w:color w:val="FFFFFF" w:themeColor="background1"/>
                        </w:rPr>
                        <w:t>.</w:t>
                      </w:r>
                      <w:r>
                        <w:rPr>
                          <w:rFonts w:cs="B Zar" w:hint="cs"/>
                          <w:b/>
                          <w:bCs/>
                          <w:rtl/>
                        </w:rPr>
                        <w:t>100</w:t>
                      </w:r>
                    </w:p>
                  </w:txbxContent>
                </v:textbox>
              </v:shape>
            </w:pict>
          </mc:Fallback>
        </mc:AlternateContent>
      </w:r>
      <w:r w:rsidR="006819A0">
        <w:rPr>
          <w:rFonts w:cs="B Mitra"/>
          <w:noProof/>
          <w:sz w:val="26"/>
          <w:szCs w:val="26"/>
        </w:rPr>
        <w:drawing>
          <wp:anchor distT="0" distB="0" distL="114300" distR="114300" simplePos="0" relativeHeight="251667456" behindDoc="0" locked="0" layoutInCell="1" allowOverlap="1">
            <wp:simplePos x="0" y="0"/>
            <wp:positionH relativeFrom="margin">
              <wp:align>center</wp:align>
            </wp:positionH>
            <wp:positionV relativeFrom="paragraph">
              <wp:posOffset>207645</wp:posOffset>
            </wp:positionV>
            <wp:extent cx="3762375" cy="96202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62375" cy="962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19A0" w:rsidRDefault="003210EF" w:rsidP="006819A0">
      <w:pPr>
        <w:bidi/>
        <w:jc w:val="both"/>
        <w:rPr>
          <w:rFonts w:cs="Arial"/>
          <w:sz w:val="26"/>
          <w:szCs w:val="26"/>
          <w:lang w:bidi="fa-IR"/>
        </w:rPr>
      </w:pPr>
      <w:r w:rsidRPr="00CE3034">
        <w:rPr>
          <w:rFonts w:cs="B Mitra"/>
          <w:noProof/>
          <w:sz w:val="26"/>
          <w:szCs w:val="26"/>
        </w:rPr>
        <mc:AlternateContent>
          <mc:Choice Requires="wps">
            <w:drawing>
              <wp:anchor distT="45720" distB="45720" distL="114300" distR="114300" simplePos="0" relativeHeight="251671552" behindDoc="0" locked="0" layoutInCell="1" allowOverlap="1" wp14:anchorId="7316C8CB" wp14:editId="4C2207E2">
                <wp:simplePos x="0" y="0"/>
                <wp:positionH relativeFrom="column">
                  <wp:posOffset>2047875</wp:posOffset>
                </wp:positionH>
                <wp:positionV relativeFrom="paragraph">
                  <wp:posOffset>231775</wp:posOffset>
                </wp:positionV>
                <wp:extent cx="533400" cy="28575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rsidP="003210EF">
                            <w:pPr>
                              <w:rPr>
                                <w:rFonts w:cs="B Zar"/>
                                <w:b/>
                                <w:bCs/>
                              </w:rPr>
                            </w:pPr>
                            <w:r>
                              <w:rPr>
                                <w:rFonts w:cs="B Zar" w:hint="cs"/>
                                <w:b/>
                                <w:bCs/>
                                <w:rtl/>
                              </w:rPr>
                              <w:t>%</w:t>
                            </w:r>
                            <w:r w:rsidRPr="006819A0">
                              <w:rPr>
                                <w:rFonts w:cs="B Zar"/>
                                <w:b/>
                                <w:bCs/>
                                <w:color w:val="FFFFFF" w:themeColor="background1"/>
                              </w:rPr>
                              <w:t>.</w:t>
                            </w:r>
                            <w:r>
                              <w:rPr>
                                <w:rFonts w:cs="B Zar" w:hint="cs"/>
                                <w:b/>
                                <w:bCs/>
                                <w:rtl/>
                              </w:rPr>
                              <w:t>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16C8CB" id="_x0000_s1036" type="#_x0000_t202" style="position:absolute;left:0;text-align:left;margin-left:161.25pt;margin-top:18.25pt;width:42pt;height:2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" filled="f" stroked="f">
                <v:textbox>
                  <w:txbxContent>
                    <w:p w:rsidR="009C7B16" w:rsidRPr="00CE3034" w:rsidRDefault="009C7B16" w:rsidP="003210EF">
                      <w:pPr>
                        <w:rPr>
                          <w:rFonts w:cs="B Zar"/>
                          <w:b/>
                          <w:bCs/>
                        </w:rPr>
                      </w:pPr>
                      <w:r>
                        <w:rPr>
                          <w:rFonts w:cs="B Zar" w:hint="cs"/>
                          <w:b/>
                          <w:bCs/>
                          <w:rtl/>
                        </w:rPr>
                        <w:t>%</w:t>
                      </w:r>
                      <w:r w:rsidRPr="006819A0">
                        <w:rPr>
                          <w:rFonts w:cs="B Zar"/>
                          <w:b/>
                          <w:bCs/>
                          <w:color w:val="FFFFFF" w:themeColor="background1"/>
                        </w:rPr>
                        <w:t>.</w:t>
                      </w:r>
                      <w:r>
                        <w:rPr>
                          <w:rFonts w:cs="B Zar" w:hint="cs"/>
                          <w:b/>
                          <w:bCs/>
                          <w:rtl/>
                        </w:rPr>
                        <w:t>25</w:t>
                      </w:r>
                    </w:p>
                  </w:txbxContent>
                </v:textbox>
              </v:shape>
            </w:pict>
          </mc:Fallback>
        </mc:AlternateContent>
      </w:r>
    </w:p>
    <w:p w:rsidR="006819A0" w:rsidRDefault="006819A0" w:rsidP="006819A0">
      <w:pPr>
        <w:bidi/>
        <w:jc w:val="both"/>
        <w:rPr>
          <w:rFonts w:cs="Arial"/>
          <w:sz w:val="26"/>
          <w:szCs w:val="26"/>
          <w:lang w:bidi="fa-IR"/>
        </w:rPr>
      </w:pPr>
    </w:p>
    <w:p w:rsidR="006819A0" w:rsidRDefault="000D4C80" w:rsidP="006819A0">
      <w:pPr>
        <w:bidi/>
        <w:jc w:val="both"/>
        <w:rPr>
          <w:rFonts w:cs="Arial"/>
          <w:sz w:val="26"/>
          <w:szCs w:val="26"/>
          <w:lang w:bidi="fa-IR"/>
        </w:rPr>
      </w:pPr>
      <w:r w:rsidRPr="00CE3034">
        <w:rPr>
          <w:rFonts w:cs="B Mitra"/>
          <w:noProof/>
          <w:sz w:val="26"/>
          <w:szCs w:val="26"/>
        </w:rPr>
        <mc:AlternateContent>
          <mc:Choice Requires="wps">
            <w:drawing>
              <wp:anchor distT="45720" distB="45720" distL="114300" distR="114300" simplePos="0" relativeHeight="251673600" behindDoc="0" locked="0" layoutInCell="1" allowOverlap="1" wp14:anchorId="0C7DEEB9" wp14:editId="563BDE7C">
                <wp:simplePos x="0" y="0"/>
                <wp:positionH relativeFrom="column">
                  <wp:posOffset>3048000</wp:posOffset>
                </wp:positionH>
                <wp:positionV relativeFrom="paragraph">
                  <wp:posOffset>231775</wp:posOffset>
                </wp:positionV>
                <wp:extent cx="914400" cy="35242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52425"/>
                        </a:xfrm>
                        <a:prstGeom prst="rect">
                          <a:avLst/>
                        </a:prstGeom>
                        <a:noFill/>
                        <a:ln w="9525">
                          <a:noFill/>
                          <a:miter lim="800000"/>
                          <a:headEnd/>
                          <a:tailEnd/>
                        </a:ln>
                      </wps:spPr>
                      <wps:txbx>
                        <w:txbxContent>
                          <w:p w:rsidR="009C7B16" w:rsidRPr="00AF724E" w:rsidRDefault="009C7B16" w:rsidP="00687D4C">
                            <w:pPr>
                              <w:bidi/>
                              <w:rPr>
                                <w:rFonts w:cs="B Mitra"/>
                                <w:sz w:val="24"/>
                                <w:szCs w:val="24"/>
                                <w:lang w:bidi="fa-IR"/>
                              </w:rPr>
                            </w:pPr>
                            <w:r>
                              <w:rPr>
                                <w:rFonts w:cs="B Mitra" w:hint="cs"/>
                                <w:sz w:val="24"/>
                                <w:szCs w:val="24"/>
                                <w:rtl/>
                                <w:lang w:bidi="fa-IR"/>
                              </w:rPr>
                              <w:t>قبل از ارسال پیام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7DEEB9" id="Text Box 10" o:spid="_x0000_s1037" type="#_x0000_t202" style="position:absolute;left:0;text-align:left;margin-left:240pt;margin-top:18.25pt;width:1in;height:27.7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" filled="f" stroked="f">
                <v:textbox>
                  <w:txbxContent>
                    <w:p w:rsidR="009C7B16" w:rsidRPr="00AF724E" w:rsidRDefault="009C7B16" w:rsidP="00687D4C">
                      <w:pPr>
                        <w:bidi/>
                        <w:rPr>
                          <w:rFonts w:cs="B Mitra"/>
                          <w:sz w:val="24"/>
                          <w:szCs w:val="24"/>
                          <w:lang w:bidi="fa-IR"/>
                        </w:rPr>
                      </w:pPr>
                      <w:r>
                        <w:rPr>
                          <w:rFonts w:cs="B Mitra" w:hint="cs"/>
                          <w:sz w:val="24"/>
                          <w:szCs w:val="24"/>
                          <w:rtl/>
                          <w:lang w:bidi="fa-IR"/>
                        </w:rPr>
                        <w:t>قبل از ارسال پیام</w:t>
                      </w:r>
                    </w:p>
                  </w:txbxContent>
                </v:textbox>
              </v:shape>
            </w:pict>
          </mc:Fallback>
        </mc:AlternateContent>
      </w:r>
      <w:r w:rsidR="00EE4E42" w:rsidRPr="00CE3034">
        <w:rPr>
          <w:rFonts w:cs="B Mitra"/>
          <w:noProof/>
          <w:sz w:val="26"/>
          <w:szCs w:val="26"/>
        </w:rPr>
        <mc:AlternateContent>
          <mc:Choice Requires="wps">
            <w:drawing>
              <wp:anchor distT="45720" distB="45720" distL="114300" distR="114300" simplePos="0" relativeHeight="251675648" behindDoc="0" locked="0" layoutInCell="1" allowOverlap="1" wp14:anchorId="6110FF72" wp14:editId="6424A176">
                <wp:simplePos x="0" y="0"/>
                <wp:positionH relativeFrom="column">
                  <wp:posOffset>1800225</wp:posOffset>
                </wp:positionH>
                <wp:positionV relativeFrom="paragraph">
                  <wp:posOffset>231775</wp:posOffset>
                </wp:positionV>
                <wp:extent cx="914400" cy="35242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52425"/>
                        </a:xfrm>
                        <a:prstGeom prst="rect">
                          <a:avLst/>
                        </a:prstGeom>
                        <a:noFill/>
                        <a:ln w="9525">
                          <a:noFill/>
                          <a:miter lim="800000"/>
                          <a:headEnd/>
                          <a:tailEnd/>
                        </a:ln>
                      </wps:spPr>
                      <wps:txbx>
                        <w:txbxContent>
                          <w:p w:rsidR="009C7B16" w:rsidRPr="00AF724E" w:rsidRDefault="009C7B16" w:rsidP="000B4AE0">
                            <w:pPr>
                              <w:bidi/>
                              <w:rPr>
                                <w:rFonts w:cs="B Mitra"/>
                                <w:sz w:val="24"/>
                                <w:szCs w:val="24"/>
                                <w:lang w:bidi="fa-IR"/>
                              </w:rPr>
                            </w:pPr>
                            <w:r>
                              <w:rPr>
                                <w:rFonts w:cs="B Mitra" w:hint="cs"/>
                                <w:sz w:val="24"/>
                                <w:szCs w:val="24"/>
                                <w:rtl/>
                                <w:lang w:bidi="fa-IR"/>
                              </w:rPr>
                              <w:t>بعد از ارسال پیام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10FF72" id="Text Box 11" o:spid="_x0000_s1038" type="#_x0000_t202" style="position:absolute;left:0;text-align:left;margin-left:141.75pt;margin-top:18.25pt;width:1in;height:27.7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" filled="f" stroked="f">
                <v:textbox>
                  <w:txbxContent>
                    <w:p w:rsidR="009C7B16" w:rsidRPr="00AF724E" w:rsidRDefault="009C7B16" w:rsidP="000B4AE0">
                      <w:pPr>
                        <w:bidi/>
                        <w:rPr>
                          <w:rFonts w:cs="B Mitra"/>
                          <w:sz w:val="24"/>
                          <w:szCs w:val="24"/>
                          <w:lang w:bidi="fa-IR"/>
                        </w:rPr>
                      </w:pPr>
                      <w:r>
                        <w:rPr>
                          <w:rFonts w:cs="B Mitra" w:hint="cs"/>
                          <w:sz w:val="24"/>
                          <w:szCs w:val="24"/>
                          <w:rtl/>
                          <w:lang w:bidi="fa-IR"/>
                        </w:rPr>
                        <w:t>بعد از ارسال پیام</w:t>
                      </w:r>
                    </w:p>
                  </w:txbxContent>
                </v:textbox>
              </v:shape>
            </w:pict>
          </mc:Fallback>
        </mc:AlternateContent>
      </w:r>
    </w:p>
    <w:p w:rsidR="006819A0" w:rsidRDefault="006C79CA" w:rsidP="006819A0">
      <w:pPr>
        <w:bidi/>
        <w:jc w:val="both"/>
        <w:rPr>
          <w:rFonts w:cs="Arial"/>
          <w:sz w:val="26"/>
          <w:szCs w:val="26"/>
          <w:rtl/>
          <w:lang w:bidi="fa-IR"/>
        </w:rPr>
      </w:pPr>
      <w:r w:rsidRPr="00CE3034">
        <w:rPr>
          <w:rFonts w:cs="B Mitra"/>
          <w:noProof/>
          <w:sz w:val="26"/>
          <w:szCs w:val="26"/>
        </w:rPr>
        <mc:AlternateContent>
          <mc:Choice Requires="wps">
            <w:drawing>
              <wp:anchor distT="45720" distB="45720" distL="114300" distR="114300" simplePos="0" relativeHeight="251679744" behindDoc="0" locked="0" layoutInCell="1" allowOverlap="1" wp14:anchorId="668BA8EE" wp14:editId="16DC9CDD">
                <wp:simplePos x="0" y="0"/>
                <wp:positionH relativeFrom="margin">
                  <wp:align>center</wp:align>
                </wp:positionH>
                <wp:positionV relativeFrom="paragraph">
                  <wp:posOffset>234315</wp:posOffset>
                </wp:positionV>
                <wp:extent cx="3686175" cy="352425"/>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352425"/>
                        </a:xfrm>
                        <a:prstGeom prst="rect">
                          <a:avLst/>
                        </a:prstGeom>
                        <a:noFill/>
                        <a:ln w="9525">
                          <a:noFill/>
                          <a:miter lim="800000"/>
                          <a:headEnd/>
                          <a:tailEnd/>
                        </a:ln>
                      </wps:spPr>
                      <wps:txbx>
                        <w:txbxContent>
                          <w:p w:rsidR="009C7B16" w:rsidRPr="002C64E1" w:rsidRDefault="009C7B16" w:rsidP="006C79CA">
                            <w:pPr>
                              <w:bidi/>
                              <w:jc w:val="center"/>
                              <w:rPr>
                                <w:rFonts w:cs="B Zar"/>
                                <w:b/>
                                <w:bCs/>
                                <w:sz w:val="18"/>
                                <w:szCs w:val="18"/>
                                <w:lang w:bidi="fa-IR"/>
                              </w:rPr>
                            </w:pPr>
                            <w:r w:rsidRPr="002C64E1">
                              <w:rPr>
                                <w:rFonts w:cs="B Zar" w:hint="cs"/>
                                <w:b/>
                                <w:bCs/>
                                <w:sz w:val="18"/>
                                <w:szCs w:val="18"/>
                                <w:rtl/>
                                <w:lang w:bidi="fa-IR"/>
                              </w:rPr>
                              <w:t>شکل2- مقایسه تاثیر ارسال پیام پر</w:t>
                            </w:r>
                            <w:r>
                              <w:rPr>
                                <w:rFonts w:cs="B Zar"/>
                                <w:b/>
                                <w:bCs/>
                                <w:sz w:val="18"/>
                                <w:szCs w:val="18"/>
                                <w:rtl/>
                                <w:lang w:bidi="fa-IR"/>
                              </w:rPr>
                              <w:softHyphen/>
                            </w:r>
                            <w:r>
                              <w:rPr>
                                <w:rFonts w:cs="B Zar" w:hint="cs"/>
                                <w:b/>
                                <w:bCs/>
                                <w:sz w:val="18"/>
                                <w:szCs w:val="18"/>
                                <w:rtl/>
                                <w:lang w:bidi="fa-IR"/>
                              </w:rPr>
                              <w:t xml:space="preserve"> </w:t>
                            </w:r>
                            <w:r w:rsidRPr="002C64E1">
                              <w:rPr>
                                <w:rFonts w:cs="B Zar" w:hint="cs"/>
                                <w:b/>
                                <w:bCs/>
                                <w:sz w:val="18"/>
                                <w:szCs w:val="18"/>
                                <w:rtl/>
                                <w:lang w:bidi="fa-IR"/>
                              </w:rPr>
                              <w:t>شدن انرژی در بازگشت مجدد کاربران به بازی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8BA8EE" id="Text Box 13" o:spid="_x0000_s1039" type="#_x0000_t202" style="position:absolute;left:0;text-align:left;margin-left:0;margin-top:18.45pt;width:290.25pt;height:27.75pt;z-index:25167974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" filled="f" stroked="f">
                <v:textbox>
                  <w:txbxContent>
                    <w:p w:rsidR="009C7B16" w:rsidRPr="002C64E1" w:rsidRDefault="009C7B16" w:rsidP="006C79CA">
                      <w:pPr>
                        <w:bidi/>
                        <w:jc w:val="center"/>
                        <w:rPr>
                          <w:rFonts w:cs="B Zar"/>
                          <w:b/>
                          <w:bCs/>
                          <w:sz w:val="18"/>
                          <w:szCs w:val="18"/>
                          <w:lang w:bidi="fa-IR"/>
                        </w:rPr>
                      </w:pPr>
                      <w:r w:rsidRPr="002C64E1">
                        <w:rPr>
                          <w:rFonts w:cs="B Zar" w:hint="cs"/>
                          <w:b/>
                          <w:bCs/>
                          <w:sz w:val="18"/>
                          <w:szCs w:val="18"/>
                          <w:rtl/>
                          <w:lang w:bidi="fa-IR"/>
                        </w:rPr>
                        <w:t>شکل2- مقایسه تاثیر ارسال پیام پر</w:t>
                      </w:r>
                      <w:r>
                        <w:rPr>
                          <w:rFonts w:cs="B Zar"/>
                          <w:b/>
                          <w:bCs/>
                          <w:sz w:val="18"/>
                          <w:szCs w:val="18"/>
                          <w:rtl/>
                          <w:lang w:bidi="fa-IR"/>
                        </w:rPr>
                        <w:softHyphen/>
                      </w:r>
                      <w:r>
                        <w:rPr>
                          <w:rFonts w:cs="B Zar" w:hint="cs"/>
                          <w:b/>
                          <w:bCs/>
                          <w:sz w:val="18"/>
                          <w:szCs w:val="18"/>
                          <w:rtl/>
                          <w:lang w:bidi="fa-IR"/>
                        </w:rPr>
                        <w:t xml:space="preserve"> </w:t>
                      </w:r>
                      <w:r w:rsidRPr="002C64E1">
                        <w:rPr>
                          <w:rFonts w:cs="B Zar" w:hint="cs"/>
                          <w:b/>
                          <w:bCs/>
                          <w:sz w:val="18"/>
                          <w:szCs w:val="18"/>
                          <w:rtl/>
                          <w:lang w:bidi="fa-IR"/>
                        </w:rPr>
                        <w:t>شدن انرژی در بازگشت مجدد کاربران به بازی</w:t>
                      </w:r>
                    </w:p>
                  </w:txbxContent>
                </v:textbox>
                <w10:wrap anchorx="margin"/>
              </v:shape>
            </w:pict>
          </mc:Fallback>
        </mc:AlternateContent>
      </w:r>
    </w:p>
    <w:p w:rsidR="002068EF" w:rsidRDefault="002068EF" w:rsidP="002068EF">
      <w:pPr>
        <w:bidi/>
        <w:jc w:val="both"/>
        <w:rPr>
          <w:rFonts w:cs="Arial"/>
          <w:sz w:val="26"/>
          <w:szCs w:val="26"/>
          <w:rtl/>
          <w:lang w:bidi="fa-IR"/>
        </w:rPr>
      </w:pPr>
    </w:p>
    <w:p w:rsidR="00A46C2A" w:rsidRPr="002068EF" w:rsidRDefault="002068EF" w:rsidP="002068EF">
      <w:pPr>
        <w:bidi/>
        <w:rPr>
          <w:rFonts w:cs="B Mitra"/>
          <w:sz w:val="26"/>
          <w:szCs w:val="26"/>
          <w:lang w:bidi="fa-IR"/>
        </w:rPr>
      </w:pPr>
      <w:r>
        <w:rPr>
          <w:rFonts w:cs="B Mitra" w:hint="cs"/>
          <w:sz w:val="26"/>
          <w:szCs w:val="26"/>
          <w:rtl/>
          <w:lang w:bidi="fa-IR"/>
        </w:rPr>
        <w:lastRenderedPageBreak/>
        <w:t>ب) آیا کاربران حاضر می</w:t>
      </w:r>
      <w:r w:rsidR="0091647F">
        <w:rPr>
          <w:rFonts w:cs="B Mitra"/>
          <w:sz w:val="26"/>
          <w:szCs w:val="26"/>
          <w:rtl/>
          <w:lang w:bidi="fa-IR"/>
        </w:rPr>
        <w:softHyphen/>
      </w:r>
      <w:r>
        <w:rPr>
          <w:rFonts w:cs="B Mitra" w:hint="cs"/>
          <w:sz w:val="26"/>
          <w:szCs w:val="26"/>
          <w:rtl/>
          <w:lang w:bidi="fa-IR"/>
        </w:rPr>
        <w:t>شوند به جای دیدن ویدیو یک دقیقه</w:t>
      </w:r>
      <w:r w:rsidR="0091647F">
        <w:rPr>
          <w:rFonts w:cs="B Mitra"/>
          <w:sz w:val="26"/>
          <w:szCs w:val="26"/>
          <w:rtl/>
          <w:lang w:bidi="fa-IR"/>
        </w:rPr>
        <w:softHyphen/>
      </w:r>
      <w:r>
        <w:rPr>
          <w:rFonts w:cs="B Mitra" w:hint="cs"/>
          <w:sz w:val="26"/>
          <w:szCs w:val="26"/>
          <w:rtl/>
          <w:lang w:bidi="fa-IR"/>
        </w:rPr>
        <w:t>ای سکه خرید کنند؟</w:t>
      </w:r>
    </w:p>
    <w:p w:rsidR="001E22B3" w:rsidRDefault="002068EF" w:rsidP="001E22B3">
      <w:pPr>
        <w:bidi/>
        <w:jc w:val="both"/>
        <w:rPr>
          <w:rFonts w:cs="B Mitra"/>
          <w:sz w:val="26"/>
          <w:szCs w:val="26"/>
          <w:rtl/>
          <w:lang w:bidi="fa-IR"/>
        </w:rPr>
      </w:pPr>
      <w:r>
        <w:rPr>
          <w:rFonts w:cs="B Mitra" w:hint="cs"/>
          <w:sz w:val="26"/>
          <w:szCs w:val="26"/>
          <w:rtl/>
          <w:lang w:bidi="fa-IR"/>
        </w:rPr>
        <w:t xml:space="preserve">الگوریتم تحلیل: زمانی که کاربر </w:t>
      </w:r>
      <w:r w:rsidR="008F5143">
        <w:rPr>
          <w:rFonts w:cs="B Mitra" w:hint="cs"/>
          <w:sz w:val="26"/>
          <w:szCs w:val="26"/>
          <w:rtl/>
          <w:lang w:bidi="fa-IR"/>
        </w:rPr>
        <w:t xml:space="preserve">برای اولین بار </w:t>
      </w:r>
      <w:r>
        <w:rPr>
          <w:rFonts w:cs="B Mitra" w:hint="cs"/>
          <w:sz w:val="26"/>
          <w:szCs w:val="26"/>
          <w:rtl/>
          <w:lang w:bidi="fa-IR"/>
        </w:rPr>
        <w:t xml:space="preserve">رویداد </w:t>
      </w:r>
      <w:r w:rsidR="001A4F29" w:rsidRPr="001A4F29">
        <w:rPr>
          <w:rFonts w:cs="B Mitra"/>
          <w:i/>
          <w:iCs/>
          <w:sz w:val="26"/>
          <w:szCs w:val="26"/>
          <w:rtl/>
          <w:lang w:bidi="fa-IR"/>
        </w:rPr>
        <w:t>در</w:t>
      </w:r>
      <w:r w:rsidR="001A4F29" w:rsidRPr="001A4F29">
        <w:rPr>
          <w:rFonts w:cs="B Mitra" w:hint="cs"/>
          <w:i/>
          <w:iCs/>
          <w:sz w:val="26"/>
          <w:szCs w:val="26"/>
          <w:rtl/>
          <w:lang w:bidi="fa-IR"/>
        </w:rPr>
        <w:t>ی</w:t>
      </w:r>
      <w:r w:rsidR="001A4F29" w:rsidRPr="001A4F29">
        <w:rPr>
          <w:rFonts w:cs="B Mitra" w:hint="eastAsia"/>
          <w:i/>
          <w:iCs/>
          <w:sz w:val="26"/>
          <w:szCs w:val="26"/>
          <w:rtl/>
          <w:lang w:bidi="fa-IR"/>
        </w:rPr>
        <w:t>افت</w:t>
      </w:r>
      <w:r w:rsidR="001A4F29" w:rsidRPr="001A4F29">
        <w:rPr>
          <w:rFonts w:cs="B Mitra"/>
          <w:i/>
          <w:iCs/>
          <w:sz w:val="26"/>
          <w:szCs w:val="26"/>
          <w:rtl/>
          <w:lang w:bidi="fa-IR"/>
        </w:rPr>
        <w:t xml:space="preserve"> شانس مجدد ب</w:t>
      </w:r>
      <w:r w:rsidR="001A4F29" w:rsidRPr="001A4F29">
        <w:rPr>
          <w:rFonts w:cs="B Mitra" w:hint="cs"/>
          <w:i/>
          <w:iCs/>
          <w:sz w:val="26"/>
          <w:szCs w:val="26"/>
          <w:rtl/>
          <w:lang w:bidi="fa-IR"/>
        </w:rPr>
        <w:t>ی</w:t>
      </w:r>
      <w:r w:rsidR="001A4F29" w:rsidRPr="001A4F29">
        <w:rPr>
          <w:rFonts w:cs="B Mitra" w:hint="eastAsia"/>
          <w:i/>
          <w:iCs/>
          <w:sz w:val="26"/>
          <w:szCs w:val="26"/>
          <w:rtl/>
          <w:lang w:bidi="fa-IR"/>
        </w:rPr>
        <w:t>شتر</w:t>
      </w:r>
      <w:r w:rsidR="001A4F29" w:rsidRPr="001A4F29">
        <w:rPr>
          <w:rFonts w:cs="B Mitra"/>
          <w:i/>
          <w:iCs/>
          <w:sz w:val="26"/>
          <w:szCs w:val="26"/>
          <w:rtl/>
          <w:lang w:bidi="fa-IR"/>
        </w:rPr>
        <w:t xml:space="preserve"> بدون داشتن شانس و سکه</w:t>
      </w:r>
      <w:r w:rsidR="001A4F29" w:rsidRPr="001A4F29">
        <w:rPr>
          <w:rFonts w:cs="B Mitra" w:hint="cs"/>
          <w:i/>
          <w:iCs/>
          <w:sz w:val="26"/>
          <w:szCs w:val="26"/>
          <w:rtl/>
          <w:lang w:bidi="fa-IR"/>
        </w:rPr>
        <w:t xml:space="preserve"> </w:t>
      </w:r>
      <w:r>
        <w:rPr>
          <w:rFonts w:cs="B Mitra" w:hint="cs"/>
          <w:sz w:val="26"/>
          <w:szCs w:val="26"/>
          <w:rtl/>
          <w:lang w:bidi="fa-IR"/>
        </w:rPr>
        <w:t>برای انتخاب حروف</w:t>
      </w:r>
      <w:r w:rsidR="00F40DF7">
        <w:rPr>
          <w:rFonts w:cs="B Mitra" w:hint="cs"/>
          <w:sz w:val="26"/>
          <w:szCs w:val="26"/>
          <w:rtl/>
          <w:lang w:bidi="fa-IR"/>
        </w:rPr>
        <w:t xml:space="preserve"> بیشتر</w:t>
      </w:r>
      <w:r>
        <w:rPr>
          <w:rFonts w:cs="B Mitra" w:hint="cs"/>
          <w:sz w:val="26"/>
          <w:szCs w:val="26"/>
          <w:rtl/>
          <w:lang w:bidi="fa-IR"/>
        </w:rPr>
        <w:t xml:space="preserve"> </w:t>
      </w:r>
      <w:r w:rsidR="00F40DF7">
        <w:rPr>
          <w:rFonts w:cs="B Mitra" w:hint="cs"/>
          <w:sz w:val="26"/>
          <w:szCs w:val="26"/>
          <w:rtl/>
          <w:lang w:bidi="fa-IR"/>
        </w:rPr>
        <w:t>را انجام می دهد</w:t>
      </w:r>
      <w:r>
        <w:rPr>
          <w:rFonts w:cs="B Mitra" w:hint="cs"/>
          <w:sz w:val="26"/>
          <w:szCs w:val="26"/>
          <w:rtl/>
          <w:lang w:bidi="fa-IR"/>
        </w:rPr>
        <w:t xml:space="preserve">، </w:t>
      </w:r>
      <w:r w:rsidR="001A4F29">
        <w:rPr>
          <w:rFonts w:cs="B Mitra" w:hint="cs"/>
          <w:sz w:val="26"/>
          <w:szCs w:val="26"/>
          <w:rtl/>
          <w:lang w:bidi="fa-IR"/>
        </w:rPr>
        <w:t>پس از آن</w:t>
      </w:r>
      <w:r>
        <w:rPr>
          <w:rFonts w:cs="B Mitra" w:hint="cs"/>
          <w:sz w:val="26"/>
          <w:szCs w:val="26"/>
          <w:rtl/>
          <w:lang w:bidi="fa-IR"/>
        </w:rPr>
        <w:t xml:space="preserve"> رویداد </w:t>
      </w:r>
      <w:r w:rsidRPr="0025510C">
        <w:rPr>
          <w:rFonts w:cs="B Mitra" w:hint="cs"/>
          <w:i/>
          <w:iCs/>
          <w:sz w:val="26"/>
          <w:szCs w:val="26"/>
          <w:rtl/>
          <w:lang w:bidi="fa-IR"/>
        </w:rPr>
        <w:t>ویدیو</w:t>
      </w:r>
      <w:r w:rsidR="006A7D70" w:rsidRPr="0025510C">
        <w:rPr>
          <w:rFonts w:cs="B Mitra" w:hint="cs"/>
          <w:i/>
          <w:iCs/>
          <w:sz w:val="26"/>
          <w:szCs w:val="26"/>
          <w:rtl/>
          <w:lang w:bidi="fa-IR"/>
        </w:rPr>
        <w:t xml:space="preserve"> </w:t>
      </w:r>
      <w:r w:rsidR="008F2E18" w:rsidRPr="0025510C">
        <w:rPr>
          <w:rFonts w:cs="B Mitra" w:hint="cs"/>
          <w:i/>
          <w:iCs/>
          <w:sz w:val="26"/>
          <w:szCs w:val="26"/>
          <w:rtl/>
          <w:lang w:bidi="fa-IR"/>
        </w:rPr>
        <w:t xml:space="preserve">تبلیغاتی </w:t>
      </w:r>
      <w:r w:rsidR="006A7D70" w:rsidRPr="0025510C">
        <w:rPr>
          <w:rFonts w:cs="B Mitra" w:hint="cs"/>
          <w:i/>
          <w:iCs/>
          <w:sz w:val="26"/>
          <w:szCs w:val="26"/>
          <w:rtl/>
          <w:lang w:bidi="fa-IR"/>
        </w:rPr>
        <w:t>دیدن</w:t>
      </w:r>
      <w:r>
        <w:rPr>
          <w:rFonts w:cs="B Mitra" w:hint="cs"/>
          <w:sz w:val="26"/>
          <w:szCs w:val="26"/>
          <w:rtl/>
          <w:lang w:bidi="fa-IR"/>
        </w:rPr>
        <w:t xml:space="preserve"> وجود دارد یا </w:t>
      </w:r>
      <w:r w:rsidRPr="0025510C">
        <w:rPr>
          <w:rFonts w:cs="B Mitra" w:hint="cs"/>
          <w:sz w:val="26"/>
          <w:szCs w:val="26"/>
          <w:rtl/>
          <w:lang w:bidi="fa-IR"/>
        </w:rPr>
        <w:t>رویداد</w:t>
      </w:r>
      <w:r w:rsidRPr="0025510C">
        <w:rPr>
          <w:rFonts w:cs="B Mitra" w:hint="cs"/>
          <w:i/>
          <w:iCs/>
          <w:sz w:val="26"/>
          <w:szCs w:val="26"/>
          <w:rtl/>
          <w:lang w:bidi="fa-IR"/>
        </w:rPr>
        <w:t xml:space="preserve"> خرید</w:t>
      </w:r>
      <w:r w:rsidR="00990646">
        <w:rPr>
          <w:rFonts w:cs="B Mitra" w:hint="cs"/>
          <w:i/>
          <w:iCs/>
          <w:sz w:val="26"/>
          <w:szCs w:val="26"/>
          <w:rtl/>
          <w:lang w:bidi="fa-IR"/>
        </w:rPr>
        <w:t xml:space="preserve"> کردن</w:t>
      </w:r>
      <w:r w:rsidR="00D96E1A">
        <w:rPr>
          <w:rFonts w:cs="B Mitra" w:hint="cs"/>
          <w:sz w:val="26"/>
          <w:szCs w:val="26"/>
          <w:rtl/>
          <w:lang w:bidi="fa-IR"/>
        </w:rPr>
        <w:t xml:space="preserve"> (حداقل قیمت</w:t>
      </w:r>
      <w:r w:rsidR="000B2699">
        <w:rPr>
          <w:rFonts w:cs="B Mitra" w:hint="cs"/>
          <w:sz w:val="26"/>
          <w:szCs w:val="26"/>
          <w:rtl/>
          <w:lang w:bidi="fa-IR"/>
        </w:rPr>
        <w:t xml:space="preserve"> یک بسته برای</w:t>
      </w:r>
      <w:r w:rsidR="00D96E1A">
        <w:rPr>
          <w:rFonts w:cs="B Mitra" w:hint="cs"/>
          <w:sz w:val="26"/>
          <w:szCs w:val="26"/>
          <w:rtl/>
          <w:lang w:bidi="fa-IR"/>
        </w:rPr>
        <w:t xml:space="preserve"> خرید </w:t>
      </w:r>
      <w:r w:rsidR="00E06F59">
        <w:rPr>
          <w:rFonts w:cs="B Mitra" w:hint="cs"/>
          <w:sz w:val="26"/>
          <w:szCs w:val="26"/>
          <w:rtl/>
          <w:lang w:bidi="fa-IR"/>
        </w:rPr>
        <w:t>900</w:t>
      </w:r>
      <w:r w:rsidR="00E06F59">
        <w:rPr>
          <w:rFonts w:cs="B Mitra"/>
          <w:sz w:val="26"/>
          <w:szCs w:val="26"/>
          <w:lang w:bidi="fa-IR"/>
        </w:rPr>
        <w:t>,</w:t>
      </w:r>
      <w:r w:rsidR="00E06F59">
        <w:rPr>
          <w:rFonts w:cs="B Mitra" w:hint="cs"/>
          <w:sz w:val="26"/>
          <w:szCs w:val="26"/>
          <w:rtl/>
          <w:lang w:bidi="fa-IR"/>
        </w:rPr>
        <w:t>4</w:t>
      </w:r>
      <w:r w:rsidR="00D96E1A">
        <w:rPr>
          <w:rFonts w:cs="B Mitra" w:hint="cs"/>
          <w:sz w:val="26"/>
          <w:szCs w:val="26"/>
          <w:rtl/>
          <w:lang w:bidi="fa-IR"/>
        </w:rPr>
        <w:t xml:space="preserve"> تومان</w:t>
      </w:r>
      <w:r w:rsidR="00D302BC">
        <w:rPr>
          <w:rFonts w:cs="B Mitra" w:hint="cs"/>
          <w:sz w:val="26"/>
          <w:szCs w:val="26"/>
          <w:rtl/>
          <w:lang w:bidi="fa-IR"/>
        </w:rPr>
        <w:t xml:space="preserve"> بوده است</w:t>
      </w:r>
      <w:r w:rsidR="00D96E1A">
        <w:rPr>
          <w:rFonts w:cs="B Mitra" w:hint="cs"/>
          <w:sz w:val="26"/>
          <w:szCs w:val="26"/>
          <w:rtl/>
          <w:lang w:bidi="fa-IR"/>
        </w:rPr>
        <w:t>)</w:t>
      </w:r>
      <w:r>
        <w:rPr>
          <w:rFonts w:cs="B Mitra" w:hint="cs"/>
          <w:sz w:val="26"/>
          <w:szCs w:val="26"/>
          <w:rtl/>
          <w:lang w:bidi="fa-IR"/>
        </w:rPr>
        <w:t xml:space="preserve"> ؟</w:t>
      </w:r>
    </w:p>
    <w:p w:rsidR="00D02655" w:rsidRDefault="00D96E1A" w:rsidP="00D02655">
      <w:pPr>
        <w:bidi/>
        <w:jc w:val="both"/>
        <w:rPr>
          <w:rFonts w:cs="B Mitra"/>
          <w:sz w:val="26"/>
          <w:szCs w:val="26"/>
          <w:rtl/>
          <w:lang w:bidi="fa-IR"/>
        </w:rPr>
      </w:pPr>
      <w:r w:rsidRPr="00D96E1A">
        <w:rPr>
          <w:rFonts w:cs="B Mitra"/>
          <w:noProof/>
          <w:sz w:val="26"/>
          <w:szCs w:val="26"/>
          <w:rtl/>
        </w:rPr>
        <mc:AlternateContent>
          <mc:Choice Requires="wps">
            <w:drawing>
              <wp:anchor distT="45720" distB="45720" distL="114300" distR="114300" simplePos="0" relativeHeight="251683840" behindDoc="0" locked="0" layoutInCell="1" allowOverlap="1" wp14:anchorId="67AB3964" wp14:editId="2EC5B2A8">
                <wp:simplePos x="0" y="0"/>
                <wp:positionH relativeFrom="column">
                  <wp:posOffset>3257550</wp:posOffset>
                </wp:positionH>
                <wp:positionV relativeFrom="paragraph">
                  <wp:posOffset>5715</wp:posOffset>
                </wp:positionV>
                <wp:extent cx="533400" cy="285750"/>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rsidP="00D96E1A">
                            <w:pPr>
                              <w:rPr>
                                <w:rFonts w:cs="B Zar"/>
                                <w:b/>
                                <w:bCs/>
                              </w:rPr>
                            </w:pPr>
                            <w:r>
                              <w:rPr>
                                <w:rFonts w:cs="B Zar" w:hint="cs"/>
                                <w:b/>
                                <w:bCs/>
                                <w:rtl/>
                              </w:rPr>
                              <w:t>%</w:t>
                            </w:r>
                            <w:r w:rsidRPr="006819A0">
                              <w:rPr>
                                <w:rFonts w:cs="B Zar"/>
                                <w:b/>
                                <w:bCs/>
                                <w:color w:val="FFFFFF" w:themeColor="background1"/>
                              </w:rPr>
                              <w:t>.</w:t>
                            </w:r>
                            <w:r>
                              <w:rPr>
                                <w:rFonts w:cs="B Zar" w:hint="cs"/>
                                <w:b/>
                                <w:bCs/>
                                <w:rtl/>
                              </w:rPr>
                              <w:t>100</w:t>
                            </w:r>
                            <w:r>
                              <w:rPr>
                                <w:rFonts w:cs="B Zar"/>
                                <w:b/>
                                <w:bCs/>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AB3964" id="_x0000_s1040" type="#_x0000_t202" style="position:absolute;left:0;text-align:left;margin-left:256.5pt;margin-top:.45pt;width:42pt;height:22.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" filled="f" stroked="f">
                <v:textbox>
                  <w:txbxContent>
                    <w:p w:rsidR="009C7B16" w:rsidRPr="00CE3034" w:rsidRDefault="009C7B16" w:rsidP="00D96E1A">
                      <w:pPr>
                        <w:rPr>
                          <w:rFonts w:cs="B Zar"/>
                          <w:b/>
                          <w:bCs/>
                        </w:rPr>
                      </w:pPr>
                      <w:r>
                        <w:rPr>
                          <w:rFonts w:cs="B Zar" w:hint="cs"/>
                          <w:b/>
                          <w:bCs/>
                          <w:rtl/>
                        </w:rPr>
                        <w:t>%</w:t>
                      </w:r>
                      <w:r w:rsidRPr="006819A0">
                        <w:rPr>
                          <w:rFonts w:cs="B Zar"/>
                          <w:b/>
                          <w:bCs/>
                          <w:color w:val="FFFFFF" w:themeColor="background1"/>
                        </w:rPr>
                        <w:t>.</w:t>
                      </w:r>
                      <w:r>
                        <w:rPr>
                          <w:rFonts w:cs="B Zar" w:hint="cs"/>
                          <w:b/>
                          <w:bCs/>
                          <w:rtl/>
                        </w:rPr>
                        <w:t>100</w:t>
                      </w:r>
                      <w:r>
                        <w:rPr>
                          <w:rFonts w:cs="B Zar"/>
                          <w:b/>
                          <w:bCs/>
                        </w:rPr>
                        <w:t>0</w:t>
                      </w:r>
                    </w:p>
                  </w:txbxContent>
                </v:textbox>
              </v:shape>
            </w:pict>
          </mc:Fallback>
        </mc:AlternateContent>
      </w:r>
      <w:r>
        <w:rPr>
          <w:rFonts w:cs="B Mitra"/>
          <w:noProof/>
          <w:sz w:val="26"/>
          <w:szCs w:val="26"/>
        </w:rPr>
        <w:drawing>
          <wp:anchor distT="0" distB="0" distL="114300" distR="114300" simplePos="0" relativeHeight="251681792" behindDoc="0" locked="0" layoutInCell="1" allowOverlap="1" wp14:anchorId="7460AE7A" wp14:editId="3C12832B">
            <wp:simplePos x="0" y="0"/>
            <wp:positionH relativeFrom="margin">
              <wp:align>center</wp:align>
            </wp:positionH>
            <wp:positionV relativeFrom="paragraph">
              <wp:posOffset>280670</wp:posOffset>
            </wp:positionV>
            <wp:extent cx="3762375" cy="1285875"/>
            <wp:effectExtent l="0" t="0" r="9525" b="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2375"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2655" w:rsidRDefault="00D02655" w:rsidP="00D02655">
      <w:pPr>
        <w:bidi/>
        <w:jc w:val="both"/>
        <w:rPr>
          <w:rFonts w:cs="B Mitra"/>
          <w:sz w:val="26"/>
          <w:szCs w:val="26"/>
          <w:rtl/>
          <w:lang w:bidi="fa-IR"/>
        </w:rPr>
      </w:pPr>
    </w:p>
    <w:p w:rsidR="00D02655" w:rsidRDefault="00D02655" w:rsidP="00D02655">
      <w:pPr>
        <w:bidi/>
        <w:jc w:val="both"/>
        <w:rPr>
          <w:rFonts w:cs="B Mitra"/>
          <w:sz w:val="26"/>
          <w:szCs w:val="26"/>
          <w:rtl/>
          <w:lang w:bidi="fa-IR"/>
        </w:rPr>
      </w:pPr>
    </w:p>
    <w:p w:rsidR="00D02655" w:rsidRDefault="00D96E1A" w:rsidP="00D02655">
      <w:pPr>
        <w:bidi/>
        <w:jc w:val="both"/>
        <w:rPr>
          <w:rFonts w:cs="B Mitra"/>
          <w:sz w:val="26"/>
          <w:szCs w:val="26"/>
          <w:rtl/>
          <w:lang w:bidi="fa-IR"/>
        </w:rPr>
      </w:pPr>
      <w:r w:rsidRPr="00D96E1A">
        <w:rPr>
          <w:rFonts w:cs="B Mitra"/>
          <w:noProof/>
          <w:sz w:val="26"/>
          <w:szCs w:val="26"/>
          <w:rtl/>
        </w:rPr>
        <mc:AlternateContent>
          <mc:Choice Requires="wps">
            <w:drawing>
              <wp:anchor distT="45720" distB="45720" distL="114300" distR="114300" simplePos="0" relativeHeight="251684864" behindDoc="0" locked="0" layoutInCell="1" allowOverlap="1" wp14:anchorId="15B68D05" wp14:editId="174CA64D">
                <wp:simplePos x="0" y="0"/>
                <wp:positionH relativeFrom="column">
                  <wp:posOffset>1933575</wp:posOffset>
                </wp:positionH>
                <wp:positionV relativeFrom="paragraph">
                  <wp:posOffset>156210</wp:posOffset>
                </wp:positionV>
                <wp:extent cx="533400" cy="285750"/>
                <wp:effectExtent l="0" t="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rsidP="00D96E1A">
                            <w:pPr>
                              <w:rPr>
                                <w:rFonts w:cs="B Zar"/>
                                <w:b/>
                                <w:bCs/>
                              </w:rPr>
                            </w:pPr>
                            <w:r>
                              <w:rPr>
                                <w:rFonts w:cs="B Zar" w:hint="cs"/>
                                <w:b/>
                                <w:bCs/>
                                <w:rtl/>
                              </w:rPr>
                              <w:t>%</w:t>
                            </w:r>
                            <w:r w:rsidRPr="006819A0">
                              <w:rPr>
                                <w:rFonts w:cs="B Zar"/>
                                <w:b/>
                                <w:bCs/>
                                <w:color w:val="FFFFFF" w:themeColor="background1"/>
                              </w:rPr>
                              <w:t>.</w:t>
                            </w:r>
                            <w:r>
                              <w:rPr>
                                <w:rFonts w:cs="B Zar" w:hint="cs"/>
                                <w:b/>
                                <w:bCs/>
                                <w:rtl/>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B68D05" id="_x0000_s1041" type="#_x0000_t202" style="position:absolute;left:0;text-align:left;margin-left:152.25pt;margin-top:12.3pt;width:42pt;height:22.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" filled="f" stroked="f">
                <v:textbox>
                  <w:txbxContent>
                    <w:p w:rsidR="009C7B16" w:rsidRPr="00CE3034" w:rsidRDefault="009C7B16" w:rsidP="00D96E1A">
                      <w:pPr>
                        <w:rPr>
                          <w:rFonts w:cs="B Zar"/>
                          <w:b/>
                          <w:bCs/>
                        </w:rPr>
                      </w:pPr>
                      <w:r>
                        <w:rPr>
                          <w:rFonts w:cs="B Zar" w:hint="cs"/>
                          <w:b/>
                          <w:bCs/>
                          <w:rtl/>
                        </w:rPr>
                        <w:t>%</w:t>
                      </w:r>
                      <w:r w:rsidRPr="006819A0">
                        <w:rPr>
                          <w:rFonts w:cs="B Zar"/>
                          <w:b/>
                          <w:bCs/>
                          <w:color w:val="FFFFFF" w:themeColor="background1"/>
                        </w:rPr>
                        <w:t>.</w:t>
                      </w:r>
                      <w:r>
                        <w:rPr>
                          <w:rFonts w:cs="B Zar" w:hint="cs"/>
                          <w:b/>
                          <w:bCs/>
                          <w:rtl/>
                        </w:rPr>
                        <w:t>0</w:t>
                      </w:r>
                    </w:p>
                  </w:txbxContent>
                </v:textbox>
              </v:shape>
            </w:pict>
          </mc:Fallback>
        </mc:AlternateContent>
      </w:r>
    </w:p>
    <w:p w:rsidR="00D02655" w:rsidRDefault="00226E37" w:rsidP="00D02655">
      <w:pPr>
        <w:bidi/>
        <w:jc w:val="both"/>
        <w:rPr>
          <w:rFonts w:cs="B Mitra"/>
          <w:sz w:val="26"/>
          <w:szCs w:val="26"/>
          <w:lang w:bidi="fa-IR"/>
        </w:rPr>
      </w:pPr>
      <w:r w:rsidRPr="00D96E1A">
        <w:rPr>
          <w:rFonts w:cs="Arial"/>
          <w:noProof/>
          <w:sz w:val="26"/>
          <w:szCs w:val="26"/>
          <w:rtl/>
        </w:rPr>
        <mc:AlternateContent>
          <mc:Choice Requires="wps">
            <w:drawing>
              <wp:anchor distT="45720" distB="45720" distL="114300" distR="114300" simplePos="0" relativeHeight="251687936" behindDoc="0" locked="0" layoutInCell="1" allowOverlap="1" wp14:anchorId="48CD42FE" wp14:editId="058FF7BF">
                <wp:simplePos x="0" y="0"/>
                <wp:positionH relativeFrom="column">
                  <wp:posOffset>1381125</wp:posOffset>
                </wp:positionH>
                <wp:positionV relativeFrom="paragraph">
                  <wp:posOffset>181610</wp:posOffset>
                </wp:positionV>
                <wp:extent cx="1057275" cy="352425"/>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352425"/>
                        </a:xfrm>
                        <a:prstGeom prst="rect">
                          <a:avLst/>
                        </a:prstGeom>
                        <a:noFill/>
                        <a:ln w="9525">
                          <a:noFill/>
                          <a:miter lim="800000"/>
                          <a:headEnd/>
                          <a:tailEnd/>
                        </a:ln>
                      </wps:spPr>
                      <wps:txbx>
                        <w:txbxContent>
                          <w:p w:rsidR="009C7B16" w:rsidRPr="00AF724E" w:rsidRDefault="009C7B16" w:rsidP="00D96E1A">
                            <w:pPr>
                              <w:bidi/>
                              <w:rPr>
                                <w:rFonts w:cs="B Mitra"/>
                                <w:sz w:val="24"/>
                                <w:szCs w:val="24"/>
                                <w:lang w:bidi="fa-IR"/>
                              </w:rPr>
                            </w:pPr>
                            <w:r>
                              <w:rPr>
                                <w:rFonts w:cs="B Mitra" w:hint="cs"/>
                                <w:sz w:val="24"/>
                                <w:szCs w:val="24"/>
                                <w:rtl/>
                                <w:lang w:bidi="fa-IR"/>
                              </w:rPr>
                              <w:t>خرید کردند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CD42FE" id="Text Box 27" o:spid="_x0000_s1042" type="#_x0000_t202" style="position:absolute;left:0;text-align:left;margin-left:108.75pt;margin-top:14.3pt;width:83.25pt;height:27.7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" filled="f" stroked="f">
                <v:textbox>
                  <w:txbxContent>
                    <w:p w:rsidR="009C7B16" w:rsidRPr="00AF724E" w:rsidRDefault="009C7B16" w:rsidP="00D96E1A">
                      <w:pPr>
                        <w:bidi/>
                        <w:rPr>
                          <w:rFonts w:cs="B Mitra"/>
                          <w:sz w:val="24"/>
                          <w:szCs w:val="24"/>
                          <w:lang w:bidi="fa-IR"/>
                        </w:rPr>
                      </w:pPr>
                      <w:r>
                        <w:rPr>
                          <w:rFonts w:cs="B Mitra" w:hint="cs"/>
                          <w:sz w:val="24"/>
                          <w:szCs w:val="24"/>
                          <w:rtl/>
                          <w:lang w:bidi="fa-IR"/>
                        </w:rPr>
                        <w:t>خرید کردند</w:t>
                      </w:r>
                    </w:p>
                  </w:txbxContent>
                </v:textbox>
              </v:shape>
            </w:pict>
          </mc:Fallback>
        </mc:AlternateContent>
      </w:r>
      <w:r w:rsidR="00751BC1" w:rsidRPr="00D96E1A">
        <w:rPr>
          <w:rFonts w:cs="Arial"/>
          <w:noProof/>
          <w:sz w:val="26"/>
          <w:szCs w:val="26"/>
          <w:rtl/>
        </w:rPr>
        <mc:AlternateContent>
          <mc:Choice Requires="wps">
            <w:drawing>
              <wp:anchor distT="45720" distB="45720" distL="114300" distR="114300" simplePos="0" relativeHeight="251686912" behindDoc="0" locked="0" layoutInCell="1" allowOverlap="1" wp14:anchorId="7CC8490B" wp14:editId="2AA729C7">
                <wp:simplePos x="0" y="0"/>
                <wp:positionH relativeFrom="column">
                  <wp:posOffset>2981324</wp:posOffset>
                </wp:positionH>
                <wp:positionV relativeFrom="paragraph">
                  <wp:posOffset>177165</wp:posOffset>
                </wp:positionV>
                <wp:extent cx="1038225" cy="35242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52425"/>
                        </a:xfrm>
                        <a:prstGeom prst="rect">
                          <a:avLst/>
                        </a:prstGeom>
                        <a:noFill/>
                        <a:ln w="9525">
                          <a:noFill/>
                          <a:miter lim="800000"/>
                          <a:headEnd/>
                          <a:tailEnd/>
                        </a:ln>
                      </wps:spPr>
                      <wps:txbx>
                        <w:txbxContent>
                          <w:p w:rsidR="009C7B16" w:rsidRPr="00AF724E" w:rsidRDefault="009C7B16" w:rsidP="00D96E1A">
                            <w:pPr>
                              <w:bidi/>
                              <w:rPr>
                                <w:rFonts w:cs="B Mitra"/>
                                <w:sz w:val="24"/>
                                <w:szCs w:val="24"/>
                                <w:lang w:bidi="fa-IR"/>
                              </w:rPr>
                            </w:pPr>
                            <w:r>
                              <w:rPr>
                                <w:rFonts w:cs="B Mitra" w:hint="cs"/>
                                <w:sz w:val="24"/>
                                <w:szCs w:val="24"/>
                                <w:rtl/>
                                <w:lang w:bidi="fa-IR"/>
                              </w:rPr>
                              <w:t>ویدیو تبلیغاتی دیدند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C8490B" id="Text Box 26" o:spid="_x0000_s1043" type="#_x0000_t202" style="position:absolute;left:0;text-align:left;margin-left:234.75pt;margin-top:13.95pt;width:81.75pt;height:27.7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" filled="f" stroked="f">
                <v:textbox>
                  <w:txbxContent>
                    <w:p w:rsidR="009C7B16" w:rsidRPr="00AF724E" w:rsidRDefault="009C7B16" w:rsidP="00D96E1A">
                      <w:pPr>
                        <w:bidi/>
                        <w:rPr>
                          <w:rFonts w:cs="B Mitra"/>
                          <w:sz w:val="24"/>
                          <w:szCs w:val="24"/>
                          <w:lang w:bidi="fa-IR"/>
                        </w:rPr>
                      </w:pPr>
                      <w:r>
                        <w:rPr>
                          <w:rFonts w:cs="B Mitra" w:hint="cs"/>
                          <w:sz w:val="24"/>
                          <w:szCs w:val="24"/>
                          <w:rtl/>
                          <w:lang w:bidi="fa-IR"/>
                        </w:rPr>
                        <w:t>ویدیو تبلیغاتی دیدند</w:t>
                      </w:r>
                    </w:p>
                  </w:txbxContent>
                </v:textbox>
              </v:shape>
            </w:pict>
          </mc:Fallback>
        </mc:AlternateContent>
      </w:r>
    </w:p>
    <w:p w:rsidR="001F45C6" w:rsidRDefault="00D96E1A" w:rsidP="001F45C6">
      <w:pPr>
        <w:bidi/>
        <w:jc w:val="both"/>
        <w:rPr>
          <w:rFonts w:cs="B Mitra"/>
          <w:sz w:val="26"/>
          <w:szCs w:val="26"/>
          <w:lang w:bidi="fa-IR"/>
        </w:rPr>
      </w:pPr>
      <w:r w:rsidRPr="00CE3034">
        <w:rPr>
          <w:rFonts w:cs="B Mitra"/>
          <w:noProof/>
          <w:sz w:val="26"/>
          <w:szCs w:val="26"/>
        </w:rPr>
        <mc:AlternateContent>
          <mc:Choice Requires="wps">
            <w:drawing>
              <wp:anchor distT="45720" distB="45720" distL="114300" distR="114300" simplePos="0" relativeHeight="251689984" behindDoc="0" locked="0" layoutInCell="1" allowOverlap="1" wp14:anchorId="5154F80C" wp14:editId="43BCC1B8">
                <wp:simplePos x="0" y="0"/>
                <wp:positionH relativeFrom="margin">
                  <wp:align>center</wp:align>
                </wp:positionH>
                <wp:positionV relativeFrom="paragraph">
                  <wp:posOffset>181610</wp:posOffset>
                </wp:positionV>
                <wp:extent cx="3829050" cy="35242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352425"/>
                        </a:xfrm>
                        <a:prstGeom prst="rect">
                          <a:avLst/>
                        </a:prstGeom>
                        <a:noFill/>
                        <a:ln w="9525">
                          <a:noFill/>
                          <a:miter lim="800000"/>
                          <a:headEnd/>
                          <a:tailEnd/>
                        </a:ln>
                      </wps:spPr>
                      <wps:txbx>
                        <w:txbxContent>
                          <w:p w:rsidR="009C7B16" w:rsidRPr="002C64E1" w:rsidRDefault="009C7B16" w:rsidP="00D96E1A">
                            <w:pPr>
                              <w:bidi/>
                              <w:jc w:val="center"/>
                              <w:rPr>
                                <w:rFonts w:cs="B Zar"/>
                                <w:b/>
                                <w:bCs/>
                                <w:sz w:val="18"/>
                                <w:szCs w:val="18"/>
                                <w:lang w:bidi="fa-IR"/>
                              </w:rPr>
                            </w:pPr>
                            <w:r w:rsidRPr="002C64E1">
                              <w:rPr>
                                <w:rFonts w:cs="B Zar" w:hint="cs"/>
                                <w:b/>
                                <w:bCs/>
                                <w:sz w:val="18"/>
                                <w:szCs w:val="18"/>
                                <w:rtl/>
                                <w:lang w:bidi="fa-IR"/>
                              </w:rPr>
                              <w:t>شکل3- مقایسه دیدن ویدیو تبلیغاتی در مقابل خرید</w:t>
                            </w:r>
                            <w:r>
                              <w:rPr>
                                <w:rFonts w:cs="B Zar"/>
                                <w:b/>
                                <w:bCs/>
                                <w:sz w:val="18"/>
                                <w:szCs w:val="18"/>
                                <w:rtl/>
                                <w:lang w:bidi="fa-IR"/>
                              </w:rPr>
                              <w:softHyphen/>
                            </w:r>
                            <w:r w:rsidRPr="002C64E1">
                              <w:rPr>
                                <w:rFonts w:cs="B Zar" w:hint="cs"/>
                                <w:b/>
                                <w:bCs/>
                                <w:sz w:val="18"/>
                                <w:szCs w:val="18"/>
                                <w:rtl/>
                                <w:lang w:bidi="fa-IR"/>
                              </w:rPr>
                              <w:t>کردن برای دریافت شانس انتخاب بیشتر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54F80C" id="Text Box 28" o:spid="_x0000_s1044" type="#_x0000_t202" style="position:absolute;left:0;text-align:left;margin-left:0;margin-top:14.3pt;width:301.5pt;height:27.75pt;z-index:25168998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" filled="f" stroked="f">
                <v:textbox>
                  <w:txbxContent>
                    <w:p w:rsidR="009C7B16" w:rsidRPr="002C64E1" w:rsidRDefault="009C7B16" w:rsidP="00D96E1A">
                      <w:pPr>
                        <w:bidi/>
                        <w:jc w:val="center"/>
                        <w:rPr>
                          <w:rFonts w:cs="B Zar"/>
                          <w:b/>
                          <w:bCs/>
                          <w:sz w:val="18"/>
                          <w:szCs w:val="18"/>
                          <w:lang w:bidi="fa-IR"/>
                        </w:rPr>
                      </w:pPr>
                      <w:r w:rsidRPr="002C64E1">
                        <w:rPr>
                          <w:rFonts w:cs="B Zar" w:hint="cs"/>
                          <w:b/>
                          <w:bCs/>
                          <w:sz w:val="18"/>
                          <w:szCs w:val="18"/>
                          <w:rtl/>
                          <w:lang w:bidi="fa-IR"/>
                        </w:rPr>
                        <w:t>شکل3- مقایسه دیدن ویدیو تبلیغاتی در مقابل خرید</w:t>
                      </w:r>
                      <w:r>
                        <w:rPr>
                          <w:rFonts w:cs="B Zar"/>
                          <w:b/>
                          <w:bCs/>
                          <w:sz w:val="18"/>
                          <w:szCs w:val="18"/>
                          <w:rtl/>
                          <w:lang w:bidi="fa-IR"/>
                        </w:rPr>
                        <w:softHyphen/>
                      </w:r>
                      <w:r w:rsidRPr="002C64E1">
                        <w:rPr>
                          <w:rFonts w:cs="B Zar" w:hint="cs"/>
                          <w:b/>
                          <w:bCs/>
                          <w:sz w:val="18"/>
                          <w:szCs w:val="18"/>
                          <w:rtl/>
                          <w:lang w:bidi="fa-IR"/>
                        </w:rPr>
                        <w:t>کردن برای دریافت شانس انتخاب بیشتر</w:t>
                      </w:r>
                    </w:p>
                  </w:txbxContent>
                </v:textbox>
                <w10:wrap anchorx="margin"/>
              </v:shape>
            </w:pict>
          </mc:Fallback>
        </mc:AlternateContent>
      </w:r>
    </w:p>
    <w:p w:rsidR="00D96E1A" w:rsidRDefault="00D96E1A" w:rsidP="00D96E1A">
      <w:pPr>
        <w:bidi/>
        <w:jc w:val="both"/>
        <w:rPr>
          <w:rFonts w:cs="B Mitra"/>
          <w:sz w:val="26"/>
          <w:szCs w:val="26"/>
          <w:rtl/>
          <w:lang w:bidi="fa-IR"/>
        </w:rPr>
      </w:pPr>
    </w:p>
    <w:p w:rsidR="009F25E0" w:rsidRDefault="00907082" w:rsidP="009F25E0">
      <w:pPr>
        <w:bidi/>
        <w:jc w:val="both"/>
        <w:rPr>
          <w:rFonts w:cs="B Mitra"/>
          <w:sz w:val="26"/>
          <w:szCs w:val="26"/>
          <w:rtl/>
          <w:lang w:bidi="fa-IR"/>
        </w:rPr>
      </w:pPr>
      <w:r>
        <w:rPr>
          <w:rFonts w:cs="B Mitra" w:hint="cs"/>
          <w:sz w:val="26"/>
          <w:szCs w:val="26"/>
          <w:rtl/>
          <w:lang w:bidi="fa-IR"/>
        </w:rPr>
        <w:t>شکل</w:t>
      </w:r>
      <w:r w:rsidR="007850D5">
        <w:rPr>
          <w:rFonts w:cs="B Mitra" w:hint="cs"/>
          <w:sz w:val="26"/>
          <w:szCs w:val="26"/>
          <w:rtl/>
          <w:lang w:bidi="fa-IR"/>
        </w:rPr>
        <w:t>3</w:t>
      </w:r>
      <w:r w:rsidR="009F25E0">
        <w:rPr>
          <w:rFonts w:cs="B Mitra" w:hint="cs"/>
          <w:sz w:val="26"/>
          <w:szCs w:val="26"/>
          <w:rtl/>
          <w:lang w:bidi="fa-IR"/>
        </w:rPr>
        <w:t xml:space="preserve"> نشان می</w:t>
      </w:r>
      <w:r w:rsidR="0091647F">
        <w:rPr>
          <w:rFonts w:cs="B Mitra"/>
          <w:sz w:val="26"/>
          <w:szCs w:val="26"/>
          <w:rtl/>
          <w:lang w:bidi="fa-IR"/>
        </w:rPr>
        <w:softHyphen/>
      </w:r>
      <w:r w:rsidR="009F25E0">
        <w:rPr>
          <w:rFonts w:cs="B Mitra" w:hint="cs"/>
          <w:sz w:val="26"/>
          <w:szCs w:val="26"/>
          <w:rtl/>
          <w:lang w:bidi="fa-IR"/>
        </w:rPr>
        <w:t>دهد تمامی کاربران معطل</w:t>
      </w:r>
      <w:r w:rsidR="0077076F">
        <w:rPr>
          <w:rFonts w:cs="B Mitra"/>
          <w:sz w:val="26"/>
          <w:szCs w:val="26"/>
          <w:rtl/>
          <w:lang w:bidi="fa-IR"/>
        </w:rPr>
        <w:softHyphen/>
      </w:r>
      <w:r w:rsidR="009F25E0">
        <w:rPr>
          <w:rFonts w:cs="B Mitra" w:hint="cs"/>
          <w:sz w:val="26"/>
          <w:szCs w:val="26"/>
          <w:rtl/>
          <w:lang w:bidi="fa-IR"/>
        </w:rPr>
        <w:t>ماندن به مدت یک دقیقه</w:t>
      </w:r>
      <w:r w:rsidR="009963A6">
        <w:rPr>
          <w:rFonts w:cs="B Mitra" w:hint="cs"/>
          <w:sz w:val="26"/>
          <w:szCs w:val="26"/>
          <w:rtl/>
          <w:lang w:bidi="fa-IR"/>
        </w:rPr>
        <w:t xml:space="preserve"> برای دیدن یک ویدیو تبلیغاتی</w:t>
      </w:r>
      <w:r w:rsidR="009F25E0">
        <w:rPr>
          <w:rFonts w:cs="B Mitra" w:hint="cs"/>
          <w:sz w:val="26"/>
          <w:szCs w:val="26"/>
          <w:rtl/>
          <w:lang w:bidi="fa-IR"/>
        </w:rPr>
        <w:t xml:space="preserve"> را به خرید</w:t>
      </w:r>
      <w:r w:rsidR="0077076F">
        <w:rPr>
          <w:rFonts w:cs="B Mitra"/>
          <w:sz w:val="26"/>
          <w:szCs w:val="26"/>
          <w:rtl/>
          <w:lang w:bidi="fa-IR"/>
        </w:rPr>
        <w:softHyphen/>
      </w:r>
      <w:r w:rsidR="009F25E0">
        <w:rPr>
          <w:rFonts w:cs="B Mitra" w:hint="cs"/>
          <w:sz w:val="26"/>
          <w:szCs w:val="26"/>
          <w:rtl/>
          <w:lang w:bidi="fa-IR"/>
        </w:rPr>
        <w:t>کردن ترجیح داده</w:t>
      </w:r>
      <w:r w:rsidR="0077076F">
        <w:rPr>
          <w:rFonts w:cs="B Mitra"/>
          <w:sz w:val="26"/>
          <w:szCs w:val="26"/>
          <w:rtl/>
          <w:lang w:bidi="fa-IR"/>
        </w:rPr>
        <w:softHyphen/>
      </w:r>
      <w:r w:rsidR="009F25E0">
        <w:rPr>
          <w:rFonts w:cs="B Mitra" w:hint="cs"/>
          <w:sz w:val="26"/>
          <w:szCs w:val="26"/>
          <w:rtl/>
          <w:lang w:bidi="fa-IR"/>
        </w:rPr>
        <w:t>اند.</w:t>
      </w:r>
    </w:p>
    <w:p w:rsidR="007871D8" w:rsidRDefault="007871D8" w:rsidP="007871D8">
      <w:pPr>
        <w:bidi/>
        <w:jc w:val="both"/>
        <w:rPr>
          <w:rFonts w:cs="B Mitra"/>
          <w:sz w:val="26"/>
          <w:szCs w:val="26"/>
          <w:rtl/>
          <w:lang w:bidi="fa-IR"/>
        </w:rPr>
      </w:pPr>
      <w:r>
        <w:rPr>
          <w:rFonts w:cs="B Mitra" w:hint="cs"/>
          <w:sz w:val="26"/>
          <w:szCs w:val="26"/>
          <w:rtl/>
          <w:lang w:bidi="fa-IR"/>
        </w:rPr>
        <w:t>ج) از بین موضوعات انتخاب شده کدام یک برای کاربران جذابیت بیشتری داشته است؟</w:t>
      </w:r>
    </w:p>
    <w:p w:rsidR="00124A1C" w:rsidRDefault="00C63FB1" w:rsidP="00F237EC">
      <w:pPr>
        <w:bidi/>
        <w:jc w:val="both"/>
        <w:rPr>
          <w:rFonts w:cs="B Mitra"/>
          <w:sz w:val="26"/>
          <w:szCs w:val="26"/>
          <w:rtl/>
          <w:lang w:bidi="fa-IR"/>
        </w:rPr>
      </w:pPr>
      <w:r>
        <w:rPr>
          <w:rFonts w:cs="B Mitra" w:hint="cs"/>
          <w:sz w:val="26"/>
          <w:szCs w:val="26"/>
          <w:rtl/>
          <w:lang w:bidi="fa-IR"/>
        </w:rPr>
        <w:t>الگوریتم تحلیل: آخرین رویدا</w:t>
      </w:r>
      <w:r w:rsidR="005F1517">
        <w:rPr>
          <w:rFonts w:cs="B Mitra" w:hint="cs"/>
          <w:sz w:val="26"/>
          <w:szCs w:val="26"/>
          <w:rtl/>
          <w:lang w:bidi="fa-IR"/>
        </w:rPr>
        <w:t xml:space="preserve">د </w:t>
      </w:r>
      <w:r w:rsidR="00124A1C" w:rsidRPr="0025510C">
        <w:rPr>
          <w:rFonts w:cs="B Mitra" w:hint="cs"/>
          <w:i/>
          <w:iCs/>
          <w:sz w:val="26"/>
          <w:szCs w:val="26"/>
          <w:rtl/>
          <w:lang w:bidi="fa-IR"/>
        </w:rPr>
        <w:t>اتمام مرحله</w:t>
      </w:r>
      <w:r w:rsidR="00124A1C">
        <w:rPr>
          <w:rFonts w:cs="B Mitra" w:hint="cs"/>
          <w:sz w:val="26"/>
          <w:szCs w:val="26"/>
          <w:rtl/>
          <w:lang w:bidi="fa-IR"/>
        </w:rPr>
        <w:t xml:space="preserve"> برای هر کاربر دارای فراداده چه شماره مرحله</w:t>
      </w:r>
      <w:r w:rsidR="0077076F">
        <w:rPr>
          <w:rFonts w:cs="B Mitra"/>
          <w:sz w:val="26"/>
          <w:szCs w:val="26"/>
          <w:rtl/>
          <w:lang w:bidi="fa-IR"/>
        </w:rPr>
        <w:softHyphen/>
      </w:r>
      <w:r w:rsidR="00124A1C">
        <w:rPr>
          <w:rFonts w:cs="B Mitra" w:hint="cs"/>
          <w:sz w:val="26"/>
          <w:szCs w:val="26"/>
          <w:rtl/>
          <w:lang w:bidi="fa-IR"/>
        </w:rPr>
        <w:t>ای است، میانگین این شماره مراحل برای کل کاربران هر بازی چقدر است؟</w:t>
      </w:r>
    </w:p>
    <w:p w:rsidR="00124A1C" w:rsidRDefault="00907082" w:rsidP="00124A1C">
      <w:pPr>
        <w:bidi/>
        <w:jc w:val="both"/>
        <w:rPr>
          <w:rFonts w:cs="B Mitra"/>
          <w:sz w:val="26"/>
          <w:szCs w:val="26"/>
          <w:rtl/>
          <w:lang w:bidi="fa-IR"/>
        </w:rPr>
      </w:pPr>
      <w:r>
        <w:rPr>
          <w:rFonts w:cs="B Mitra" w:hint="cs"/>
          <w:sz w:val="26"/>
          <w:szCs w:val="26"/>
          <w:rtl/>
          <w:lang w:bidi="fa-IR"/>
        </w:rPr>
        <w:t>شکل</w:t>
      </w:r>
      <w:r w:rsidR="00F224F3">
        <w:rPr>
          <w:rFonts w:cs="B Mitra" w:hint="cs"/>
          <w:sz w:val="26"/>
          <w:szCs w:val="26"/>
          <w:rtl/>
          <w:lang w:bidi="fa-IR"/>
        </w:rPr>
        <w:t>4</w:t>
      </w:r>
      <w:r w:rsidR="00C64A84">
        <w:rPr>
          <w:rFonts w:cs="B Mitra" w:hint="cs"/>
          <w:sz w:val="26"/>
          <w:szCs w:val="26"/>
          <w:rtl/>
          <w:lang w:bidi="fa-IR"/>
        </w:rPr>
        <w:t xml:space="preserve"> متوسط </w:t>
      </w:r>
      <w:r w:rsidR="007E006D">
        <w:rPr>
          <w:rFonts w:cs="B Mitra" w:hint="cs"/>
          <w:sz w:val="26"/>
          <w:szCs w:val="26"/>
          <w:rtl/>
          <w:lang w:bidi="fa-IR"/>
        </w:rPr>
        <w:t>مراحل</w:t>
      </w:r>
      <w:r w:rsidR="00C64A84">
        <w:rPr>
          <w:rFonts w:cs="B Mitra" w:hint="cs"/>
          <w:sz w:val="26"/>
          <w:szCs w:val="26"/>
          <w:rtl/>
          <w:lang w:bidi="fa-IR"/>
        </w:rPr>
        <w:t xml:space="preserve"> پیشرفت</w:t>
      </w:r>
      <w:r w:rsidR="007E006D">
        <w:rPr>
          <w:rFonts w:cs="B Mitra" w:hint="cs"/>
          <w:sz w:val="26"/>
          <w:szCs w:val="26"/>
          <w:rtl/>
          <w:lang w:bidi="fa-IR"/>
        </w:rPr>
        <w:t>ه</w:t>
      </w:r>
      <w:r w:rsidR="00C64A84">
        <w:rPr>
          <w:rFonts w:cs="B Mitra" w:hint="cs"/>
          <w:sz w:val="26"/>
          <w:szCs w:val="26"/>
          <w:rtl/>
          <w:lang w:bidi="fa-IR"/>
        </w:rPr>
        <w:t xml:space="preserve"> کاربران در هر موضوع از بازی</w:t>
      </w:r>
      <w:r w:rsidR="0077076F">
        <w:rPr>
          <w:rFonts w:cs="B Mitra"/>
          <w:sz w:val="26"/>
          <w:szCs w:val="26"/>
          <w:rtl/>
          <w:lang w:bidi="fa-IR"/>
        </w:rPr>
        <w:softHyphen/>
      </w:r>
      <w:r w:rsidR="00C64A84">
        <w:rPr>
          <w:rFonts w:cs="B Mitra" w:hint="cs"/>
          <w:sz w:val="26"/>
          <w:szCs w:val="26"/>
          <w:rtl/>
          <w:lang w:bidi="fa-IR"/>
        </w:rPr>
        <w:t>ها را نشان می</w:t>
      </w:r>
      <w:r w:rsidR="0077076F">
        <w:rPr>
          <w:rFonts w:cs="B Mitra"/>
          <w:sz w:val="26"/>
          <w:szCs w:val="26"/>
          <w:rtl/>
          <w:lang w:bidi="fa-IR"/>
        </w:rPr>
        <w:softHyphen/>
      </w:r>
      <w:r w:rsidR="00C64A84">
        <w:rPr>
          <w:rFonts w:cs="B Mitra" w:hint="cs"/>
          <w:sz w:val="26"/>
          <w:szCs w:val="26"/>
          <w:rtl/>
          <w:lang w:bidi="fa-IR"/>
        </w:rPr>
        <w:t>دهد.</w:t>
      </w:r>
    </w:p>
    <w:p w:rsidR="00A64C53" w:rsidRDefault="00441807" w:rsidP="00124A1C">
      <w:pPr>
        <w:bidi/>
        <w:jc w:val="both"/>
        <w:rPr>
          <w:rFonts w:cs="B Mitra"/>
          <w:sz w:val="26"/>
          <w:szCs w:val="26"/>
          <w:lang w:bidi="fa-IR"/>
        </w:rPr>
      </w:pPr>
      <w:r>
        <w:rPr>
          <w:rFonts w:cs="B Mitra" w:hint="cs"/>
          <w:sz w:val="26"/>
          <w:szCs w:val="26"/>
          <w:rtl/>
          <w:lang w:bidi="fa-IR"/>
        </w:rPr>
        <w:t xml:space="preserve">(ذکر این نکته ضروری است که در این الگوریتم، سختی مراحل به عنوان یک عامل </w:t>
      </w:r>
      <w:r w:rsidR="00855A74">
        <w:rPr>
          <w:rFonts w:cs="B Mitra" w:hint="cs"/>
          <w:sz w:val="26"/>
          <w:szCs w:val="26"/>
          <w:rtl/>
          <w:lang w:bidi="fa-IR"/>
        </w:rPr>
        <w:t>متوقف</w:t>
      </w:r>
      <w:r w:rsidR="0077076F">
        <w:rPr>
          <w:rFonts w:cs="B Mitra"/>
          <w:sz w:val="26"/>
          <w:szCs w:val="26"/>
          <w:rtl/>
          <w:lang w:bidi="fa-IR"/>
        </w:rPr>
        <w:softHyphen/>
      </w:r>
      <w:r w:rsidR="00855A74">
        <w:rPr>
          <w:rFonts w:cs="B Mitra" w:hint="cs"/>
          <w:sz w:val="26"/>
          <w:szCs w:val="26"/>
          <w:rtl/>
          <w:lang w:bidi="fa-IR"/>
        </w:rPr>
        <w:t>کننده در پیشرفت یک کاربر در طی کردن مراحل بازی در نظر گرفته نشده است.)</w:t>
      </w:r>
      <w:r w:rsidR="00DA12FE" w:rsidRPr="00DA12FE">
        <w:t xml:space="preserve"> </w:t>
      </w:r>
    </w:p>
    <w:p w:rsidR="00451308" w:rsidRDefault="007D577F" w:rsidP="00451308">
      <w:pPr>
        <w:bidi/>
        <w:jc w:val="both"/>
        <w:rPr>
          <w:rFonts w:cs="B Mitra"/>
          <w:sz w:val="26"/>
          <w:szCs w:val="26"/>
          <w:rtl/>
          <w:lang w:bidi="fa-IR"/>
        </w:rPr>
      </w:pPr>
      <w:r w:rsidRPr="00D96E1A">
        <w:rPr>
          <w:rFonts w:cs="B Mitra"/>
          <w:noProof/>
          <w:sz w:val="26"/>
          <w:szCs w:val="26"/>
          <w:rtl/>
        </w:rPr>
        <mc:AlternateContent>
          <mc:Choice Requires="wps">
            <w:drawing>
              <wp:anchor distT="45720" distB="45720" distL="114300" distR="114300" simplePos="0" relativeHeight="251695104" behindDoc="0" locked="0" layoutInCell="1" allowOverlap="1" wp14:anchorId="6516D8BA" wp14:editId="388551EE">
                <wp:simplePos x="0" y="0"/>
                <wp:positionH relativeFrom="column">
                  <wp:posOffset>2790825</wp:posOffset>
                </wp:positionH>
                <wp:positionV relativeFrom="paragraph">
                  <wp:posOffset>281305</wp:posOffset>
                </wp:positionV>
                <wp:extent cx="533400" cy="28575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rsidP="00DA12FE">
                            <w:pPr>
                              <w:rPr>
                                <w:rFonts w:cs="B Zar"/>
                                <w:b/>
                                <w:bCs/>
                                <w:lang w:bidi="fa-IR"/>
                              </w:rPr>
                            </w:pPr>
                            <w:r>
                              <w:rPr>
                                <w:rFonts w:cs="B Zar" w:hint="cs"/>
                                <w:b/>
                                <w:bCs/>
                                <w:rtl/>
                                <w:lang w:bidi="fa-IR"/>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16D8BA" id="_x0000_s1045" type="#_x0000_t202" style="position:absolute;left:0;text-align:left;margin-left:219.75pt;margin-top:22.15pt;width:42pt;height:22.5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" filled="f" stroked="f">
                <v:textbox>
                  <w:txbxContent>
                    <w:p w:rsidR="009C7B16" w:rsidRPr="00CE3034" w:rsidRDefault="009C7B16" w:rsidP="00DA12FE">
                      <w:pPr>
                        <w:rPr>
                          <w:rFonts w:cs="B Zar"/>
                          <w:b/>
                          <w:bCs/>
                          <w:lang w:bidi="fa-IR"/>
                        </w:rPr>
                      </w:pPr>
                      <w:r>
                        <w:rPr>
                          <w:rFonts w:cs="B Zar" w:hint="cs"/>
                          <w:b/>
                          <w:bCs/>
                          <w:rtl/>
                          <w:lang w:bidi="fa-IR"/>
                        </w:rPr>
                        <w:t>6</w:t>
                      </w:r>
                    </w:p>
                  </w:txbxContent>
                </v:textbox>
              </v:shape>
            </w:pict>
          </mc:Fallback>
        </mc:AlternateContent>
      </w:r>
      <w:r w:rsidRPr="00D96E1A">
        <w:rPr>
          <w:rFonts w:cs="B Mitra"/>
          <w:noProof/>
          <w:sz w:val="26"/>
          <w:szCs w:val="26"/>
          <w:rtl/>
        </w:rPr>
        <mc:AlternateContent>
          <mc:Choice Requires="wps">
            <w:drawing>
              <wp:anchor distT="45720" distB="45720" distL="114300" distR="114300" simplePos="0" relativeHeight="251693056" behindDoc="0" locked="0" layoutInCell="1" allowOverlap="1" wp14:anchorId="1B27EF65" wp14:editId="6617A6D8">
                <wp:simplePos x="0" y="0"/>
                <wp:positionH relativeFrom="column">
                  <wp:posOffset>3781425</wp:posOffset>
                </wp:positionH>
                <wp:positionV relativeFrom="paragraph">
                  <wp:posOffset>38735</wp:posOffset>
                </wp:positionV>
                <wp:extent cx="533400" cy="28575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rsidP="00DA12FE">
                            <w:pPr>
                              <w:rPr>
                                <w:rFonts w:cs="B Zar"/>
                                <w:b/>
                                <w:bCs/>
                                <w:lang w:bidi="fa-IR"/>
                              </w:rPr>
                            </w:pPr>
                            <w:r>
                              <w:rPr>
                                <w:rFonts w:cs="B Zar" w:hint="cs"/>
                                <w:b/>
                                <w:bCs/>
                                <w:rtl/>
                                <w:lang w:bidi="fa-IR"/>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27EF65" id="_x0000_s1046" type="#_x0000_t202" style="position:absolute;left:0;text-align:left;margin-left:297.75pt;margin-top:3.05pt;width:42pt;height:22.5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" filled="f" stroked="f">
                <v:textbox>
                  <w:txbxContent>
                    <w:p w:rsidR="009C7B16" w:rsidRPr="00CE3034" w:rsidRDefault="009C7B16" w:rsidP="00DA12FE">
                      <w:pPr>
                        <w:rPr>
                          <w:rFonts w:cs="B Zar"/>
                          <w:b/>
                          <w:bCs/>
                          <w:lang w:bidi="fa-IR"/>
                        </w:rPr>
                      </w:pPr>
                      <w:r>
                        <w:rPr>
                          <w:rFonts w:cs="B Zar" w:hint="cs"/>
                          <w:b/>
                          <w:bCs/>
                          <w:rtl/>
                          <w:lang w:bidi="fa-IR"/>
                        </w:rPr>
                        <w:t>10</w:t>
                      </w:r>
                    </w:p>
                  </w:txbxContent>
                </v:textbox>
              </v:shape>
            </w:pict>
          </mc:Fallback>
        </mc:AlternateContent>
      </w:r>
      <w:r>
        <w:rPr>
          <w:noProof/>
        </w:rPr>
        <w:drawing>
          <wp:anchor distT="0" distB="0" distL="114300" distR="114300" simplePos="0" relativeHeight="251691008" behindDoc="0" locked="0" layoutInCell="1" allowOverlap="1">
            <wp:simplePos x="0" y="0"/>
            <wp:positionH relativeFrom="column">
              <wp:posOffset>1104900</wp:posOffset>
            </wp:positionH>
            <wp:positionV relativeFrom="paragraph">
              <wp:posOffset>13970</wp:posOffset>
            </wp:positionV>
            <wp:extent cx="3762375" cy="962025"/>
            <wp:effectExtent l="0" t="0" r="9525"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2375"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6E1A">
        <w:rPr>
          <w:rFonts w:cs="Arial"/>
          <w:noProof/>
          <w:sz w:val="26"/>
          <w:szCs w:val="26"/>
          <w:rtl/>
        </w:rPr>
        <mc:AlternateContent>
          <mc:Choice Requires="wps">
            <w:drawing>
              <wp:anchor distT="45720" distB="45720" distL="114300" distR="114300" simplePos="0" relativeHeight="251701248" behindDoc="0" locked="0" layoutInCell="1" allowOverlap="1" wp14:anchorId="293C9077" wp14:editId="137EDCAE">
                <wp:simplePos x="0" y="0"/>
                <wp:positionH relativeFrom="column">
                  <wp:posOffset>2333625</wp:posOffset>
                </wp:positionH>
                <wp:positionV relativeFrom="paragraph">
                  <wp:posOffset>966470</wp:posOffset>
                </wp:positionV>
                <wp:extent cx="1038225" cy="352425"/>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52425"/>
                        </a:xfrm>
                        <a:prstGeom prst="rect">
                          <a:avLst/>
                        </a:prstGeom>
                        <a:noFill/>
                        <a:ln w="9525">
                          <a:noFill/>
                          <a:miter lim="800000"/>
                          <a:headEnd/>
                          <a:tailEnd/>
                        </a:ln>
                      </wps:spPr>
                      <wps:txbx>
                        <w:txbxContent>
                          <w:p w:rsidR="009C7B16" w:rsidRPr="00AF724E" w:rsidRDefault="009C7B16" w:rsidP="006C77B0">
                            <w:pPr>
                              <w:bidi/>
                              <w:rPr>
                                <w:rFonts w:cs="B Mitra"/>
                                <w:sz w:val="24"/>
                                <w:szCs w:val="24"/>
                                <w:lang w:bidi="fa-IR"/>
                              </w:rPr>
                            </w:pPr>
                            <w:r>
                              <w:rPr>
                                <w:rFonts w:cs="B Mitra" w:hint="cs"/>
                                <w:sz w:val="24"/>
                                <w:szCs w:val="24"/>
                                <w:rtl/>
                                <w:lang w:bidi="fa-IR"/>
                              </w:rPr>
                              <w:t>شناخت بازی</w:t>
                            </w:r>
                            <w:r>
                              <w:rPr>
                                <w:rFonts w:cs="B Mitra"/>
                                <w:sz w:val="24"/>
                                <w:szCs w:val="24"/>
                                <w:rtl/>
                                <w:lang w:bidi="fa-IR"/>
                              </w:rPr>
                              <w:softHyphen/>
                            </w:r>
                            <w:r>
                              <w:rPr>
                                <w:rFonts w:cs="B Mitra" w:hint="cs"/>
                                <w:sz w:val="24"/>
                                <w:szCs w:val="24"/>
                                <w:rtl/>
                                <w:lang w:bidi="fa-IR"/>
                              </w:rPr>
                              <w:t>ها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3C9077" id="Text Box 19" o:spid="_x0000_s1047" type="#_x0000_t202" style="position:absolute;left:0;text-align:left;margin-left:183.75pt;margin-top:76.1pt;width:81.75pt;height:27.75pt;z-index:251701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" filled="f" stroked="f">
                <v:textbox>
                  <w:txbxContent>
                    <w:p w:rsidR="009C7B16" w:rsidRPr="00AF724E" w:rsidRDefault="009C7B16" w:rsidP="006C77B0">
                      <w:pPr>
                        <w:bidi/>
                        <w:rPr>
                          <w:rFonts w:cs="B Mitra"/>
                          <w:sz w:val="24"/>
                          <w:szCs w:val="24"/>
                          <w:lang w:bidi="fa-IR"/>
                        </w:rPr>
                      </w:pPr>
                      <w:r>
                        <w:rPr>
                          <w:rFonts w:cs="B Mitra" w:hint="cs"/>
                          <w:sz w:val="24"/>
                          <w:szCs w:val="24"/>
                          <w:rtl/>
                          <w:lang w:bidi="fa-IR"/>
                        </w:rPr>
                        <w:t>شناخت بازی</w:t>
                      </w:r>
                      <w:r>
                        <w:rPr>
                          <w:rFonts w:cs="B Mitra"/>
                          <w:sz w:val="24"/>
                          <w:szCs w:val="24"/>
                          <w:rtl/>
                          <w:lang w:bidi="fa-IR"/>
                        </w:rPr>
                        <w:softHyphen/>
                      </w:r>
                      <w:r>
                        <w:rPr>
                          <w:rFonts w:cs="B Mitra" w:hint="cs"/>
                          <w:sz w:val="24"/>
                          <w:szCs w:val="24"/>
                          <w:rtl/>
                          <w:lang w:bidi="fa-IR"/>
                        </w:rPr>
                        <w:t>ها</w:t>
                      </w:r>
                    </w:p>
                  </w:txbxContent>
                </v:textbox>
              </v:shape>
            </w:pict>
          </mc:Fallback>
        </mc:AlternateContent>
      </w:r>
      <w:r w:rsidRPr="00D96E1A">
        <w:rPr>
          <w:rFonts w:cs="Arial"/>
          <w:noProof/>
          <w:sz w:val="26"/>
          <w:szCs w:val="26"/>
          <w:rtl/>
        </w:rPr>
        <mc:AlternateContent>
          <mc:Choice Requires="wps">
            <w:drawing>
              <wp:anchor distT="45720" distB="45720" distL="114300" distR="114300" simplePos="0" relativeHeight="251699200" behindDoc="0" locked="0" layoutInCell="1" allowOverlap="1" wp14:anchorId="470305F7" wp14:editId="5A08B456">
                <wp:simplePos x="0" y="0"/>
                <wp:positionH relativeFrom="column">
                  <wp:posOffset>3409950</wp:posOffset>
                </wp:positionH>
                <wp:positionV relativeFrom="paragraph">
                  <wp:posOffset>981075</wp:posOffset>
                </wp:positionV>
                <wp:extent cx="1038225" cy="352425"/>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52425"/>
                        </a:xfrm>
                        <a:prstGeom prst="rect">
                          <a:avLst/>
                        </a:prstGeom>
                        <a:noFill/>
                        <a:ln w="9525">
                          <a:noFill/>
                          <a:miter lim="800000"/>
                          <a:headEnd/>
                          <a:tailEnd/>
                        </a:ln>
                      </wps:spPr>
                      <wps:txbx>
                        <w:txbxContent>
                          <w:p w:rsidR="009C7B16" w:rsidRPr="00AF724E" w:rsidRDefault="009C7B16" w:rsidP="006C77B0">
                            <w:pPr>
                              <w:bidi/>
                              <w:rPr>
                                <w:rFonts w:cs="B Mitra"/>
                                <w:sz w:val="24"/>
                                <w:szCs w:val="24"/>
                                <w:lang w:bidi="fa-IR"/>
                              </w:rPr>
                            </w:pPr>
                            <w:r>
                              <w:rPr>
                                <w:rFonts w:cs="B Mitra" w:hint="cs"/>
                                <w:sz w:val="24"/>
                                <w:szCs w:val="24"/>
                                <w:rtl/>
                                <w:lang w:bidi="fa-IR"/>
                              </w:rPr>
                              <w:t>شناخت کارتون</w:t>
                            </w:r>
                            <w:r>
                              <w:rPr>
                                <w:rFonts w:cs="B Mitra"/>
                                <w:sz w:val="24"/>
                                <w:szCs w:val="24"/>
                                <w:rtl/>
                                <w:lang w:bidi="fa-IR"/>
                              </w:rPr>
                              <w:softHyphen/>
                            </w:r>
                            <w:r>
                              <w:rPr>
                                <w:rFonts w:cs="B Mitra" w:hint="cs"/>
                                <w:sz w:val="24"/>
                                <w:szCs w:val="24"/>
                                <w:rtl/>
                                <w:lang w:bidi="fa-IR"/>
                              </w:rPr>
                              <w:t>ها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0305F7" id="Text Box 18" o:spid="_x0000_s1048" type="#_x0000_t202" style="position:absolute;left:0;text-align:left;margin-left:268.5pt;margin-top:77.25pt;width:81.75pt;height:27.75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" filled="f" stroked="f">
                <v:textbox>
                  <w:txbxContent>
                    <w:p w:rsidR="009C7B16" w:rsidRPr="00AF724E" w:rsidRDefault="009C7B16" w:rsidP="006C77B0">
                      <w:pPr>
                        <w:bidi/>
                        <w:rPr>
                          <w:rFonts w:cs="B Mitra"/>
                          <w:sz w:val="24"/>
                          <w:szCs w:val="24"/>
                          <w:lang w:bidi="fa-IR"/>
                        </w:rPr>
                      </w:pPr>
                      <w:r>
                        <w:rPr>
                          <w:rFonts w:cs="B Mitra" w:hint="cs"/>
                          <w:sz w:val="24"/>
                          <w:szCs w:val="24"/>
                          <w:rtl/>
                          <w:lang w:bidi="fa-IR"/>
                        </w:rPr>
                        <w:t>شناخت کارتون</w:t>
                      </w:r>
                      <w:r>
                        <w:rPr>
                          <w:rFonts w:cs="B Mitra"/>
                          <w:sz w:val="24"/>
                          <w:szCs w:val="24"/>
                          <w:rtl/>
                          <w:lang w:bidi="fa-IR"/>
                        </w:rPr>
                        <w:softHyphen/>
                      </w:r>
                      <w:r>
                        <w:rPr>
                          <w:rFonts w:cs="B Mitra" w:hint="cs"/>
                          <w:sz w:val="24"/>
                          <w:szCs w:val="24"/>
                          <w:rtl/>
                          <w:lang w:bidi="fa-IR"/>
                        </w:rPr>
                        <w:t>ها</w:t>
                      </w:r>
                    </w:p>
                  </w:txbxContent>
                </v:textbox>
              </v:shape>
            </w:pict>
          </mc:Fallback>
        </mc:AlternateContent>
      </w:r>
    </w:p>
    <w:p w:rsidR="00451308" w:rsidRDefault="00DA12FE" w:rsidP="00451308">
      <w:pPr>
        <w:bidi/>
        <w:jc w:val="both"/>
        <w:rPr>
          <w:rFonts w:cs="B Mitra"/>
          <w:sz w:val="26"/>
          <w:szCs w:val="26"/>
          <w:rtl/>
          <w:lang w:bidi="fa-IR"/>
        </w:rPr>
      </w:pPr>
      <w:r w:rsidRPr="00D96E1A">
        <w:rPr>
          <w:rFonts w:cs="B Mitra"/>
          <w:noProof/>
          <w:sz w:val="26"/>
          <w:szCs w:val="26"/>
          <w:rtl/>
        </w:rPr>
        <mc:AlternateContent>
          <mc:Choice Requires="wps">
            <w:drawing>
              <wp:anchor distT="45720" distB="45720" distL="114300" distR="114300" simplePos="0" relativeHeight="251697152" behindDoc="0" locked="0" layoutInCell="1" allowOverlap="1" wp14:anchorId="769AC438" wp14:editId="2A668D75">
                <wp:simplePos x="0" y="0"/>
                <wp:positionH relativeFrom="column">
                  <wp:posOffset>1838325</wp:posOffset>
                </wp:positionH>
                <wp:positionV relativeFrom="paragraph">
                  <wp:posOffset>6350</wp:posOffset>
                </wp:positionV>
                <wp:extent cx="533400" cy="28575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rsidP="00DA12FE">
                            <w:pPr>
                              <w:rPr>
                                <w:rFonts w:cs="B Zar"/>
                                <w:b/>
                                <w:bCs/>
                                <w:lang w:bidi="fa-IR"/>
                              </w:rPr>
                            </w:pPr>
                            <w:r>
                              <w:rPr>
                                <w:rFonts w:cs="B Zar" w:hint="cs"/>
                                <w:b/>
                                <w:bCs/>
                                <w:rtl/>
                                <w:lang w:bidi="fa-IR"/>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9AC438" id="_x0000_s1049" type="#_x0000_t202" style="position:absolute;left:0;text-align:left;margin-left:144.75pt;margin-top:.5pt;width:42pt;height:22.5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" filled="f" stroked="f">
                <v:textbox>
                  <w:txbxContent>
                    <w:p w:rsidR="009C7B16" w:rsidRPr="00CE3034" w:rsidRDefault="009C7B16" w:rsidP="00DA12FE">
                      <w:pPr>
                        <w:rPr>
                          <w:rFonts w:cs="B Zar"/>
                          <w:b/>
                          <w:bCs/>
                          <w:lang w:bidi="fa-IR"/>
                        </w:rPr>
                      </w:pPr>
                      <w:r>
                        <w:rPr>
                          <w:rFonts w:cs="B Zar" w:hint="cs"/>
                          <w:b/>
                          <w:bCs/>
                          <w:rtl/>
                          <w:lang w:bidi="fa-IR"/>
                        </w:rPr>
                        <w:t>5</w:t>
                      </w:r>
                    </w:p>
                  </w:txbxContent>
                </v:textbox>
              </v:shape>
            </w:pict>
          </mc:Fallback>
        </mc:AlternateContent>
      </w:r>
    </w:p>
    <w:p w:rsidR="00451308" w:rsidRDefault="006C77B0" w:rsidP="00451308">
      <w:pPr>
        <w:bidi/>
        <w:jc w:val="both"/>
        <w:rPr>
          <w:rFonts w:cs="B Mitra"/>
          <w:sz w:val="26"/>
          <w:szCs w:val="26"/>
          <w:rtl/>
          <w:lang w:bidi="fa-IR"/>
        </w:rPr>
      </w:pPr>
      <w:r w:rsidRPr="00D96E1A">
        <w:rPr>
          <w:rFonts w:cs="Arial"/>
          <w:noProof/>
          <w:sz w:val="26"/>
          <w:szCs w:val="26"/>
          <w:rtl/>
        </w:rPr>
        <mc:AlternateContent>
          <mc:Choice Requires="wps">
            <w:drawing>
              <wp:anchor distT="45720" distB="45720" distL="114300" distR="114300" simplePos="0" relativeHeight="251703296" behindDoc="0" locked="0" layoutInCell="1" allowOverlap="1" wp14:anchorId="4814B8B6" wp14:editId="5DFF0BE3">
                <wp:simplePos x="0" y="0"/>
                <wp:positionH relativeFrom="column">
                  <wp:posOffset>1304925</wp:posOffset>
                </wp:positionH>
                <wp:positionV relativeFrom="paragraph">
                  <wp:posOffset>275590</wp:posOffset>
                </wp:positionV>
                <wp:extent cx="1038225" cy="352425"/>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52425"/>
                        </a:xfrm>
                        <a:prstGeom prst="rect">
                          <a:avLst/>
                        </a:prstGeom>
                        <a:noFill/>
                        <a:ln w="9525">
                          <a:noFill/>
                          <a:miter lim="800000"/>
                          <a:headEnd/>
                          <a:tailEnd/>
                        </a:ln>
                      </wps:spPr>
                      <wps:txbx>
                        <w:txbxContent>
                          <w:p w:rsidR="009C7B16" w:rsidRPr="00AF724E" w:rsidRDefault="009C7B16" w:rsidP="006C77B0">
                            <w:pPr>
                              <w:bidi/>
                              <w:rPr>
                                <w:rFonts w:cs="B Mitra"/>
                                <w:sz w:val="24"/>
                                <w:szCs w:val="24"/>
                                <w:lang w:bidi="fa-IR"/>
                              </w:rPr>
                            </w:pPr>
                            <w:r>
                              <w:rPr>
                                <w:rFonts w:cs="B Mitra" w:hint="cs"/>
                                <w:sz w:val="24"/>
                                <w:szCs w:val="24"/>
                                <w:rtl/>
                                <w:lang w:bidi="fa-IR"/>
                              </w:rPr>
                              <w:t>شناخت فیلم</w:t>
                            </w:r>
                            <w:r>
                              <w:rPr>
                                <w:rFonts w:cs="B Mitra"/>
                                <w:sz w:val="24"/>
                                <w:szCs w:val="24"/>
                                <w:rtl/>
                                <w:lang w:bidi="fa-IR"/>
                              </w:rPr>
                              <w:softHyphen/>
                            </w:r>
                            <w:r>
                              <w:rPr>
                                <w:rFonts w:cs="B Mitra" w:hint="cs"/>
                                <w:sz w:val="24"/>
                                <w:szCs w:val="24"/>
                                <w:rtl/>
                                <w:lang w:bidi="fa-IR"/>
                              </w:rPr>
                              <w:t>ها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14B8B6" id="Text Box 20" o:spid="_x0000_s1050" type="#_x0000_t202" style="position:absolute;left:0;text-align:left;margin-left:102.75pt;margin-top:21.7pt;width:81.75pt;height:27.75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" filled="f" stroked="f">
                <v:textbox>
                  <w:txbxContent>
                    <w:p w:rsidR="009C7B16" w:rsidRPr="00AF724E" w:rsidRDefault="009C7B16" w:rsidP="006C77B0">
                      <w:pPr>
                        <w:bidi/>
                        <w:rPr>
                          <w:rFonts w:cs="B Mitra"/>
                          <w:sz w:val="24"/>
                          <w:szCs w:val="24"/>
                          <w:lang w:bidi="fa-IR"/>
                        </w:rPr>
                      </w:pPr>
                      <w:r>
                        <w:rPr>
                          <w:rFonts w:cs="B Mitra" w:hint="cs"/>
                          <w:sz w:val="24"/>
                          <w:szCs w:val="24"/>
                          <w:rtl/>
                          <w:lang w:bidi="fa-IR"/>
                        </w:rPr>
                        <w:t>شناخت فیلم</w:t>
                      </w:r>
                      <w:r>
                        <w:rPr>
                          <w:rFonts w:cs="B Mitra"/>
                          <w:sz w:val="24"/>
                          <w:szCs w:val="24"/>
                          <w:rtl/>
                          <w:lang w:bidi="fa-IR"/>
                        </w:rPr>
                        <w:softHyphen/>
                      </w:r>
                      <w:r>
                        <w:rPr>
                          <w:rFonts w:cs="B Mitra" w:hint="cs"/>
                          <w:sz w:val="24"/>
                          <w:szCs w:val="24"/>
                          <w:rtl/>
                          <w:lang w:bidi="fa-IR"/>
                        </w:rPr>
                        <w:t>ها</w:t>
                      </w:r>
                    </w:p>
                  </w:txbxContent>
                </v:textbox>
              </v:shape>
            </w:pict>
          </mc:Fallback>
        </mc:AlternateContent>
      </w:r>
    </w:p>
    <w:p w:rsidR="00451308" w:rsidRDefault="00087427" w:rsidP="00451308">
      <w:pPr>
        <w:bidi/>
        <w:jc w:val="both"/>
        <w:rPr>
          <w:rFonts w:cs="B Mitra"/>
          <w:sz w:val="26"/>
          <w:szCs w:val="26"/>
          <w:rtl/>
          <w:lang w:bidi="fa-IR"/>
        </w:rPr>
      </w:pPr>
      <w:r w:rsidRPr="00CE3034">
        <w:rPr>
          <w:rFonts w:cs="B Mitra"/>
          <w:noProof/>
          <w:sz w:val="26"/>
          <w:szCs w:val="26"/>
        </w:rPr>
        <mc:AlternateContent>
          <mc:Choice Requires="wps">
            <w:drawing>
              <wp:anchor distT="45720" distB="45720" distL="114300" distR="114300" simplePos="0" relativeHeight="251705344" behindDoc="0" locked="0" layoutInCell="1" allowOverlap="1" wp14:anchorId="63F6BC9C" wp14:editId="0BAE9174">
                <wp:simplePos x="0" y="0"/>
                <wp:positionH relativeFrom="margin">
                  <wp:posOffset>1057275</wp:posOffset>
                </wp:positionH>
                <wp:positionV relativeFrom="paragraph">
                  <wp:posOffset>220980</wp:posOffset>
                </wp:positionV>
                <wp:extent cx="3829050" cy="352425"/>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352425"/>
                        </a:xfrm>
                        <a:prstGeom prst="rect">
                          <a:avLst/>
                        </a:prstGeom>
                        <a:noFill/>
                        <a:ln w="9525">
                          <a:noFill/>
                          <a:miter lim="800000"/>
                          <a:headEnd/>
                          <a:tailEnd/>
                        </a:ln>
                      </wps:spPr>
                      <wps:txbx>
                        <w:txbxContent>
                          <w:p w:rsidR="009C7B16" w:rsidRPr="002C64E1" w:rsidRDefault="009C7B16" w:rsidP="00087427">
                            <w:pPr>
                              <w:bidi/>
                              <w:jc w:val="center"/>
                              <w:rPr>
                                <w:rFonts w:cs="B Zar"/>
                                <w:b/>
                                <w:bCs/>
                                <w:sz w:val="18"/>
                                <w:szCs w:val="18"/>
                                <w:lang w:bidi="fa-IR"/>
                              </w:rPr>
                            </w:pPr>
                            <w:r w:rsidRPr="002C64E1">
                              <w:rPr>
                                <w:rFonts w:cs="B Zar" w:hint="cs"/>
                                <w:b/>
                                <w:bCs/>
                                <w:sz w:val="18"/>
                                <w:szCs w:val="18"/>
                                <w:rtl/>
                                <w:lang w:bidi="fa-IR"/>
                              </w:rPr>
                              <w:t>شکل4- مقایسه متوسط مراحل پیش</w:t>
                            </w:r>
                            <w:r>
                              <w:rPr>
                                <w:rFonts w:cs="B Zar"/>
                                <w:b/>
                                <w:bCs/>
                                <w:sz w:val="18"/>
                                <w:szCs w:val="18"/>
                                <w:lang w:bidi="fa-IR"/>
                              </w:rPr>
                              <w:softHyphen/>
                            </w:r>
                            <w:r w:rsidRPr="002C64E1">
                              <w:rPr>
                                <w:rFonts w:cs="B Zar" w:hint="cs"/>
                                <w:b/>
                                <w:bCs/>
                                <w:sz w:val="18"/>
                                <w:szCs w:val="18"/>
                                <w:rtl/>
                                <w:lang w:bidi="fa-IR"/>
                              </w:rPr>
                              <w:t xml:space="preserve">رفته کاربران بر اساس موضوع بازی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F6BC9C" id="Text Box 21" o:spid="_x0000_s1051" type="#_x0000_t202" style="position:absolute;left:0;text-align:left;margin-left:83.25pt;margin-top:17.4pt;width:301.5pt;height:27.75pt;z-index:2517053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" filled="f" stroked="f">
                <v:textbox>
                  <w:txbxContent>
                    <w:p w:rsidR="009C7B16" w:rsidRPr="002C64E1" w:rsidRDefault="009C7B16" w:rsidP="00087427">
                      <w:pPr>
                        <w:bidi/>
                        <w:jc w:val="center"/>
                        <w:rPr>
                          <w:rFonts w:cs="B Zar"/>
                          <w:b/>
                          <w:bCs/>
                          <w:sz w:val="18"/>
                          <w:szCs w:val="18"/>
                          <w:lang w:bidi="fa-IR"/>
                        </w:rPr>
                      </w:pPr>
                      <w:r w:rsidRPr="002C64E1">
                        <w:rPr>
                          <w:rFonts w:cs="B Zar" w:hint="cs"/>
                          <w:b/>
                          <w:bCs/>
                          <w:sz w:val="18"/>
                          <w:szCs w:val="18"/>
                          <w:rtl/>
                          <w:lang w:bidi="fa-IR"/>
                        </w:rPr>
                        <w:t>شکل4- مقایسه متوسط مراحل پیش</w:t>
                      </w:r>
                      <w:r>
                        <w:rPr>
                          <w:rFonts w:cs="B Zar"/>
                          <w:b/>
                          <w:bCs/>
                          <w:sz w:val="18"/>
                          <w:szCs w:val="18"/>
                          <w:lang w:bidi="fa-IR"/>
                        </w:rPr>
                        <w:softHyphen/>
                      </w:r>
                      <w:r w:rsidRPr="002C64E1">
                        <w:rPr>
                          <w:rFonts w:cs="B Zar" w:hint="cs"/>
                          <w:b/>
                          <w:bCs/>
                          <w:sz w:val="18"/>
                          <w:szCs w:val="18"/>
                          <w:rtl/>
                          <w:lang w:bidi="fa-IR"/>
                        </w:rPr>
                        <w:t xml:space="preserve">رفته کاربران بر اساس موضوع بازی </w:t>
                      </w:r>
                    </w:p>
                  </w:txbxContent>
                </v:textbox>
                <w10:wrap anchorx="margin"/>
              </v:shape>
            </w:pict>
          </mc:Fallback>
        </mc:AlternateContent>
      </w:r>
    </w:p>
    <w:p w:rsidR="00451308" w:rsidRPr="000035EA" w:rsidRDefault="00451308" w:rsidP="00451308">
      <w:pPr>
        <w:bidi/>
        <w:jc w:val="both"/>
        <w:rPr>
          <w:rFonts w:cs="B Mitra"/>
          <w:sz w:val="10"/>
          <w:szCs w:val="10"/>
          <w:rtl/>
          <w:lang w:bidi="fa-IR"/>
        </w:rPr>
      </w:pPr>
    </w:p>
    <w:p w:rsidR="00EA34AC" w:rsidRPr="00DD6040" w:rsidRDefault="00EA34AC" w:rsidP="00EA34AC">
      <w:pPr>
        <w:bidi/>
        <w:jc w:val="both"/>
        <w:rPr>
          <w:rFonts w:cs="B Mitra"/>
          <w:sz w:val="2"/>
          <w:szCs w:val="2"/>
          <w:rtl/>
          <w:lang w:bidi="fa-IR"/>
        </w:rPr>
      </w:pPr>
    </w:p>
    <w:p w:rsidR="00EB2CB4" w:rsidRDefault="00A64C53" w:rsidP="00A64C53">
      <w:pPr>
        <w:bidi/>
        <w:jc w:val="both"/>
        <w:rPr>
          <w:rFonts w:cs="B Mitra"/>
          <w:sz w:val="26"/>
          <w:szCs w:val="26"/>
          <w:rtl/>
          <w:lang w:bidi="fa-IR"/>
        </w:rPr>
      </w:pPr>
      <w:r>
        <w:rPr>
          <w:rFonts w:cs="B Mitra" w:hint="cs"/>
          <w:sz w:val="26"/>
          <w:szCs w:val="26"/>
          <w:rtl/>
          <w:lang w:bidi="fa-IR"/>
        </w:rPr>
        <w:lastRenderedPageBreak/>
        <w:t>د) کدام راهنما برای کاربران جذابیت بیشتری دارد؟</w:t>
      </w:r>
    </w:p>
    <w:p w:rsidR="00A1567A" w:rsidRDefault="00EB2CB4" w:rsidP="00EB2CB4">
      <w:pPr>
        <w:bidi/>
        <w:jc w:val="both"/>
        <w:rPr>
          <w:rFonts w:cs="B Mitra"/>
          <w:sz w:val="26"/>
          <w:szCs w:val="26"/>
          <w:lang w:bidi="fa-IR"/>
        </w:rPr>
      </w:pPr>
      <w:r>
        <w:rPr>
          <w:rFonts w:cs="B Mitra" w:hint="cs"/>
          <w:sz w:val="26"/>
          <w:szCs w:val="26"/>
          <w:rtl/>
          <w:lang w:bidi="fa-IR"/>
        </w:rPr>
        <w:t>الگوریتم تحلیل:</w:t>
      </w:r>
      <w:r w:rsidR="00501BA6">
        <w:rPr>
          <w:rFonts w:cs="B Mitra" w:hint="cs"/>
          <w:sz w:val="26"/>
          <w:szCs w:val="26"/>
          <w:rtl/>
          <w:lang w:bidi="fa-IR"/>
        </w:rPr>
        <w:t xml:space="preserve"> </w:t>
      </w:r>
      <w:r w:rsidR="00104BC9">
        <w:rPr>
          <w:rFonts w:cs="B Mitra" w:hint="cs"/>
          <w:sz w:val="26"/>
          <w:szCs w:val="26"/>
          <w:rtl/>
          <w:lang w:bidi="fa-IR"/>
        </w:rPr>
        <w:t xml:space="preserve">حاصلضرب </w:t>
      </w:r>
      <w:r w:rsidR="004F4F1C">
        <w:rPr>
          <w:rFonts w:cs="B Mitra" w:hint="cs"/>
          <w:sz w:val="26"/>
          <w:szCs w:val="26"/>
          <w:rtl/>
          <w:lang w:bidi="fa-IR"/>
        </w:rPr>
        <w:t>تعداد سکه لازم برای</w:t>
      </w:r>
      <w:r w:rsidR="00104BC9">
        <w:rPr>
          <w:rFonts w:cs="B Mitra" w:hint="cs"/>
          <w:sz w:val="26"/>
          <w:szCs w:val="26"/>
          <w:rtl/>
          <w:lang w:bidi="fa-IR"/>
        </w:rPr>
        <w:t xml:space="preserve"> یک راهنما به میزان استفاده از آن</w:t>
      </w:r>
      <w:r w:rsidR="00A73032">
        <w:rPr>
          <w:rFonts w:cs="B Mitra" w:hint="cs"/>
          <w:sz w:val="26"/>
          <w:szCs w:val="26"/>
          <w:rtl/>
          <w:lang w:bidi="fa-IR"/>
        </w:rPr>
        <w:t>،</w:t>
      </w:r>
      <w:r w:rsidR="00104BC9">
        <w:rPr>
          <w:rFonts w:cs="B Mitra" w:hint="cs"/>
          <w:sz w:val="26"/>
          <w:szCs w:val="26"/>
          <w:rtl/>
          <w:lang w:bidi="fa-IR"/>
        </w:rPr>
        <w:t xml:space="preserve"> </w:t>
      </w:r>
      <w:r w:rsidR="00B24FCF">
        <w:rPr>
          <w:rFonts w:cs="B Mitra" w:hint="cs"/>
          <w:sz w:val="26"/>
          <w:szCs w:val="26"/>
          <w:rtl/>
          <w:lang w:bidi="fa-IR"/>
        </w:rPr>
        <w:t xml:space="preserve">مقدار </w:t>
      </w:r>
      <w:r w:rsidR="00A73032">
        <w:rPr>
          <w:rFonts w:cs="B Mitra" w:hint="cs"/>
          <w:sz w:val="26"/>
          <w:szCs w:val="26"/>
          <w:rtl/>
          <w:lang w:bidi="fa-IR"/>
        </w:rPr>
        <w:t xml:space="preserve">نسبی </w:t>
      </w:r>
      <w:r w:rsidR="00104BC9">
        <w:rPr>
          <w:rFonts w:cs="B Mitra" w:hint="cs"/>
          <w:sz w:val="26"/>
          <w:szCs w:val="26"/>
          <w:rtl/>
          <w:lang w:bidi="fa-IR"/>
        </w:rPr>
        <w:t xml:space="preserve">جذابیت </w:t>
      </w:r>
      <w:r w:rsidR="00B24FCF">
        <w:rPr>
          <w:rFonts w:cs="B Mitra" w:hint="cs"/>
          <w:sz w:val="26"/>
          <w:szCs w:val="26"/>
          <w:rtl/>
          <w:lang w:bidi="fa-IR"/>
        </w:rPr>
        <w:t>آن</w:t>
      </w:r>
      <w:r w:rsidR="00104BC9">
        <w:rPr>
          <w:rFonts w:cs="B Mitra" w:hint="cs"/>
          <w:sz w:val="26"/>
          <w:szCs w:val="26"/>
          <w:rtl/>
          <w:lang w:bidi="fa-IR"/>
        </w:rPr>
        <w:t xml:space="preserve"> راهنما را برای کاربران مشخص می</w:t>
      </w:r>
      <w:r w:rsidR="0077076F">
        <w:rPr>
          <w:rFonts w:cs="B Mitra"/>
          <w:sz w:val="26"/>
          <w:szCs w:val="26"/>
          <w:rtl/>
          <w:lang w:bidi="fa-IR"/>
        </w:rPr>
        <w:softHyphen/>
      </w:r>
      <w:r w:rsidR="00104BC9">
        <w:rPr>
          <w:rFonts w:cs="B Mitra" w:hint="cs"/>
          <w:sz w:val="26"/>
          <w:szCs w:val="26"/>
          <w:rtl/>
          <w:lang w:bidi="fa-IR"/>
        </w:rPr>
        <w:t>کند. در این الگوریتم سعی شده که تاثیر گران</w:t>
      </w:r>
      <w:r w:rsidR="0077076F">
        <w:rPr>
          <w:rFonts w:cs="B Mitra"/>
          <w:sz w:val="26"/>
          <w:szCs w:val="26"/>
          <w:rtl/>
          <w:lang w:bidi="fa-IR"/>
        </w:rPr>
        <w:softHyphen/>
      </w:r>
      <w:r w:rsidR="00104BC9">
        <w:rPr>
          <w:rFonts w:cs="B Mitra" w:hint="cs"/>
          <w:sz w:val="26"/>
          <w:szCs w:val="26"/>
          <w:rtl/>
          <w:lang w:bidi="fa-IR"/>
        </w:rPr>
        <w:t>تر بودن یک راهنما در استفاده کمتر کاربران از آن کمتر شود.</w:t>
      </w:r>
    </w:p>
    <w:p w:rsidR="005B4D2E" w:rsidRDefault="00907082" w:rsidP="005B4D2E">
      <w:pPr>
        <w:bidi/>
        <w:jc w:val="both"/>
        <w:rPr>
          <w:rFonts w:cs="B Mitra"/>
          <w:sz w:val="26"/>
          <w:szCs w:val="26"/>
          <w:rtl/>
          <w:lang w:bidi="fa-IR"/>
        </w:rPr>
      </w:pPr>
      <w:r>
        <w:rPr>
          <w:rFonts w:cs="B Mitra" w:hint="cs"/>
          <w:sz w:val="26"/>
          <w:szCs w:val="26"/>
          <w:rtl/>
          <w:lang w:bidi="fa-IR"/>
        </w:rPr>
        <w:t>شکل</w:t>
      </w:r>
      <w:r w:rsidR="00F224F3">
        <w:rPr>
          <w:rFonts w:cs="B Mitra" w:hint="cs"/>
          <w:sz w:val="26"/>
          <w:szCs w:val="26"/>
          <w:rtl/>
          <w:lang w:bidi="fa-IR"/>
        </w:rPr>
        <w:t>5</w:t>
      </w:r>
      <w:r w:rsidR="005B4D2E">
        <w:rPr>
          <w:rFonts w:cs="B Mitra" w:hint="cs"/>
          <w:sz w:val="26"/>
          <w:szCs w:val="26"/>
          <w:rtl/>
          <w:lang w:bidi="fa-IR"/>
        </w:rPr>
        <w:t xml:space="preserve"> درصد استفاده از هر راهنما را بدون تاثیر میزان سکه لازم بر</w:t>
      </w:r>
      <w:r w:rsidR="0077076F">
        <w:rPr>
          <w:rFonts w:cs="B Mitra" w:hint="cs"/>
          <w:sz w:val="26"/>
          <w:szCs w:val="26"/>
          <w:rtl/>
          <w:lang w:bidi="fa-IR"/>
        </w:rPr>
        <w:t>ای</w:t>
      </w:r>
      <w:r w:rsidR="005B4D2E">
        <w:rPr>
          <w:rFonts w:cs="B Mitra" w:hint="cs"/>
          <w:sz w:val="26"/>
          <w:szCs w:val="26"/>
          <w:rtl/>
          <w:lang w:bidi="fa-IR"/>
        </w:rPr>
        <w:t xml:space="preserve"> هر کدام نشان می</w:t>
      </w:r>
      <w:r w:rsidR="0077076F">
        <w:rPr>
          <w:rFonts w:cs="B Mitra"/>
          <w:sz w:val="26"/>
          <w:szCs w:val="26"/>
          <w:rtl/>
          <w:lang w:bidi="fa-IR"/>
        </w:rPr>
        <w:softHyphen/>
      </w:r>
      <w:r w:rsidR="005B4D2E">
        <w:rPr>
          <w:rFonts w:cs="B Mitra" w:hint="cs"/>
          <w:sz w:val="26"/>
          <w:szCs w:val="26"/>
          <w:rtl/>
          <w:lang w:bidi="fa-IR"/>
        </w:rPr>
        <w:t>دهد.</w:t>
      </w:r>
    </w:p>
    <w:p w:rsidR="007D577F" w:rsidRPr="00BD5274" w:rsidRDefault="00BD5274" w:rsidP="007D577F">
      <w:pPr>
        <w:bidi/>
        <w:jc w:val="both"/>
        <w:rPr>
          <w:rFonts w:cs="B Mitra"/>
          <w:sz w:val="10"/>
          <w:szCs w:val="10"/>
          <w:rtl/>
          <w:lang w:bidi="fa-IR"/>
        </w:rPr>
      </w:pPr>
      <w:r w:rsidRPr="00D96E1A">
        <w:rPr>
          <w:rFonts w:cs="B Mitra"/>
          <w:noProof/>
          <w:sz w:val="26"/>
          <w:szCs w:val="26"/>
          <w:rtl/>
        </w:rPr>
        <mc:AlternateContent>
          <mc:Choice Requires="wps">
            <w:drawing>
              <wp:anchor distT="45720" distB="45720" distL="114300" distR="114300" simplePos="0" relativeHeight="251708416" behindDoc="0" locked="0" layoutInCell="1" allowOverlap="1" wp14:anchorId="49836F70" wp14:editId="525702DD">
                <wp:simplePos x="0" y="0"/>
                <wp:positionH relativeFrom="column">
                  <wp:posOffset>4000500</wp:posOffset>
                </wp:positionH>
                <wp:positionV relativeFrom="paragraph">
                  <wp:posOffset>168910</wp:posOffset>
                </wp:positionV>
                <wp:extent cx="533400" cy="285750"/>
                <wp:effectExtent l="0" t="0" r="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rsidP="007D577F">
                            <w:pPr>
                              <w:rPr>
                                <w:rFonts w:cs="B Zar"/>
                                <w:b/>
                                <w:bCs/>
                              </w:rPr>
                            </w:pPr>
                            <w:r>
                              <w:rPr>
                                <w:rFonts w:cs="B Zar" w:hint="cs"/>
                                <w:b/>
                                <w:bCs/>
                                <w:rtl/>
                              </w:rPr>
                              <w:t>%</w:t>
                            </w:r>
                            <w:r w:rsidRPr="006819A0">
                              <w:rPr>
                                <w:rFonts w:cs="B Zar"/>
                                <w:b/>
                                <w:bCs/>
                                <w:color w:val="FFFFFF" w:themeColor="background1"/>
                              </w:rPr>
                              <w:t>.</w:t>
                            </w:r>
                            <w:r>
                              <w:rPr>
                                <w:rFonts w:cs="B Zar" w:hint="cs"/>
                                <w:b/>
                                <w:bCs/>
                                <w:rtl/>
                              </w:rPr>
                              <w:t>29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836F70" id="_x0000_s1052" type="#_x0000_t202" style="position:absolute;left:0;text-align:left;margin-left:315pt;margin-top:13.3pt;width:42pt;height:22.5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" filled="f" stroked="f">
                <v:textbox>
                  <w:txbxContent>
                    <w:p w:rsidR="009C7B16" w:rsidRPr="00CE3034" w:rsidRDefault="009C7B16" w:rsidP="007D577F">
                      <w:pPr>
                        <w:rPr>
                          <w:rFonts w:cs="B Zar"/>
                          <w:b/>
                          <w:bCs/>
                        </w:rPr>
                      </w:pPr>
                      <w:r>
                        <w:rPr>
                          <w:rFonts w:cs="B Zar" w:hint="cs"/>
                          <w:b/>
                          <w:bCs/>
                          <w:rtl/>
                        </w:rPr>
                        <w:t>%</w:t>
                      </w:r>
                      <w:r w:rsidRPr="006819A0">
                        <w:rPr>
                          <w:rFonts w:cs="B Zar"/>
                          <w:b/>
                          <w:bCs/>
                          <w:color w:val="FFFFFF" w:themeColor="background1"/>
                        </w:rPr>
                        <w:t>.</w:t>
                      </w:r>
                      <w:r>
                        <w:rPr>
                          <w:rFonts w:cs="B Zar" w:hint="cs"/>
                          <w:b/>
                          <w:bCs/>
                          <w:rtl/>
                        </w:rPr>
                        <w:t>29</w:t>
                      </w:r>
                    </w:p>
                  </w:txbxContent>
                </v:textbox>
              </v:shape>
            </w:pict>
          </mc:Fallback>
        </mc:AlternateContent>
      </w:r>
      <w:r w:rsidRPr="00D96E1A">
        <w:rPr>
          <w:rFonts w:cs="B Mitra"/>
          <w:noProof/>
          <w:sz w:val="26"/>
          <w:szCs w:val="26"/>
          <w:rtl/>
        </w:rPr>
        <mc:AlternateContent>
          <mc:Choice Requires="wps">
            <w:drawing>
              <wp:anchor distT="45720" distB="45720" distL="114300" distR="114300" simplePos="0" relativeHeight="251710464" behindDoc="0" locked="0" layoutInCell="1" allowOverlap="1" wp14:anchorId="2B8F9EC0" wp14:editId="3FCA0032">
                <wp:simplePos x="0" y="0"/>
                <wp:positionH relativeFrom="column">
                  <wp:posOffset>3057525</wp:posOffset>
                </wp:positionH>
                <wp:positionV relativeFrom="paragraph">
                  <wp:posOffset>73660</wp:posOffset>
                </wp:positionV>
                <wp:extent cx="533400" cy="285750"/>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rsidP="007D577F">
                            <w:pPr>
                              <w:rPr>
                                <w:rFonts w:cs="B Zar"/>
                                <w:b/>
                                <w:bCs/>
                              </w:rPr>
                            </w:pPr>
                            <w:r>
                              <w:rPr>
                                <w:rFonts w:cs="B Zar" w:hint="cs"/>
                                <w:b/>
                                <w:bCs/>
                                <w:rtl/>
                              </w:rPr>
                              <w:t>%</w:t>
                            </w:r>
                            <w:r w:rsidRPr="006819A0">
                              <w:rPr>
                                <w:rFonts w:cs="B Zar"/>
                                <w:b/>
                                <w:bCs/>
                                <w:color w:val="FFFFFF" w:themeColor="background1"/>
                              </w:rPr>
                              <w:t>.</w:t>
                            </w:r>
                            <w:r>
                              <w:rPr>
                                <w:rFonts w:cs="B Zar" w:hint="cs"/>
                                <w:b/>
                                <w:bCs/>
                                <w:rtl/>
                              </w:rPr>
                              <w:t>31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8F9EC0" id="_x0000_s1053" type="#_x0000_t202" style="position:absolute;left:0;text-align:left;margin-left:240.75pt;margin-top:5.8pt;width:42pt;height:22.5pt;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" filled="f" stroked="f">
                <v:textbox>
                  <w:txbxContent>
                    <w:p w:rsidR="009C7B16" w:rsidRPr="00CE3034" w:rsidRDefault="009C7B16" w:rsidP="007D577F">
                      <w:pPr>
                        <w:rPr>
                          <w:rFonts w:cs="B Zar"/>
                          <w:b/>
                          <w:bCs/>
                        </w:rPr>
                      </w:pPr>
                      <w:r>
                        <w:rPr>
                          <w:rFonts w:cs="B Zar" w:hint="cs"/>
                          <w:b/>
                          <w:bCs/>
                          <w:rtl/>
                        </w:rPr>
                        <w:t>%</w:t>
                      </w:r>
                      <w:r w:rsidRPr="006819A0">
                        <w:rPr>
                          <w:rFonts w:cs="B Zar"/>
                          <w:b/>
                          <w:bCs/>
                          <w:color w:val="FFFFFF" w:themeColor="background1"/>
                        </w:rPr>
                        <w:t>.</w:t>
                      </w:r>
                      <w:r>
                        <w:rPr>
                          <w:rFonts w:cs="B Zar" w:hint="cs"/>
                          <w:b/>
                          <w:bCs/>
                          <w:rtl/>
                        </w:rPr>
                        <w:t>31</w:t>
                      </w:r>
                    </w:p>
                  </w:txbxContent>
                </v:textbox>
              </v:shape>
            </w:pict>
          </mc:Fallback>
        </mc:AlternateContent>
      </w:r>
    </w:p>
    <w:p w:rsidR="007D577F" w:rsidRDefault="00892DF1" w:rsidP="007D577F">
      <w:pPr>
        <w:bidi/>
        <w:jc w:val="both"/>
        <w:rPr>
          <w:rFonts w:cs="B Mitra"/>
          <w:sz w:val="26"/>
          <w:szCs w:val="26"/>
          <w:lang w:bidi="fa-IR"/>
        </w:rPr>
      </w:pPr>
      <w:r w:rsidRPr="00D96E1A">
        <w:rPr>
          <w:rFonts w:cs="B Mitra"/>
          <w:noProof/>
          <w:sz w:val="26"/>
          <w:szCs w:val="26"/>
          <w:rtl/>
        </w:rPr>
        <mc:AlternateContent>
          <mc:Choice Requires="wps">
            <w:drawing>
              <wp:anchor distT="45720" distB="45720" distL="114300" distR="114300" simplePos="0" relativeHeight="251714560" behindDoc="0" locked="0" layoutInCell="1" allowOverlap="1" wp14:anchorId="3D73F5EC" wp14:editId="24AE28C4">
                <wp:simplePos x="0" y="0"/>
                <wp:positionH relativeFrom="column">
                  <wp:posOffset>1428750</wp:posOffset>
                </wp:positionH>
                <wp:positionV relativeFrom="paragraph">
                  <wp:posOffset>9525</wp:posOffset>
                </wp:positionV>
                <wp:extent cx="533400" cy="285750"/>
                <wp:effectExtent l="0" t="0" r="0" b="0"/>
                <wp:wrapNone/>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rsidP="007D577F">
                            <w:pPr>
                              <w:rPr>
                                <w:rFonts w:cs="B Zar"/>
                                <w:b/>
                                <w:bCs/>
                              </w:rPr>
                            </w:pPr>
                            <w:r>
                              <w:rPr>
                                <w:rFonts w:cs="B Zar" w:hint="cs"/>
                                <w:b/>
                                <w:bCs/>
                                <w:rtl/>
                              </w:rPr>
                              <w:t>%</w:t>
                            </w:r>
                            <w:r w:rsidRPr="006819A0">
                              <w:rPr>
                                <w:rFonts w:cs="B Zar"/>
                                <w:b/>
                                <w:bCs/>
                                <w:color w:val="FFFFFF" w:themeColor="background1"/>
                              </w:rPr>
                              <w:t>.</w:t>
                            </w:r>
                            <w:r>
                              <w:rPr>
                                <w:rFonts w:cs="B Zar" w:hint="cs"/>
                                <w:b/>
                                <w:bCs/>
                                <w:rtl/>
                              </w:rPr>
                              <w:t>26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73F5EC" id="_x0000_s1054" type="#_x0000_t202" style="position:absolute;left:0;text-align:left;margin-left:112.5pt;margin-top:.75pt;width:42pt;height:22.5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" filled="f" stroked="f">
                <v:textbox>
                  <w:txbxContent>
                    <w:p w:rsidR="009C7B16" w:rsidRPr="00CE3034" w:rsidRDefault="009C7B16" w:rsidP="007D577F">
                      <w:pPr>
                        <w:rPr>
                          <w:rFonts w:cs="B Zar"/>
                          <w:b/>
                          <w:bCs/>
                        </w:rPr>
                      </w:pPr>
                      <w:r>
                        <w:rPr>
                          <w:rFonts w:cs="B Zar" w:hint="cs"/>
                          <w:b/>
                          <w:bCs/>
                          <w:rtl/>
                        </w:rPr>
                        <w:t>%</w:t>
                      </w:r>
                      <w:r w:rsidRPr="006819A0">
                        <w:rPr>
                          <w:rFonts w:cs="B Zar"/>
                          <w:b/>
                          <w:bCs/>
                          <w:color w:val="FFFFFF" w:themeColor="background1"/>
                        </w:rPr>
                        <w:t>.</w:t>
                      </w:r>
                      <w:r>
                        <w:rPr>
                          <w:rFonts w:cs="B Zar" w:hint="cs"/>
                          <w:b/>
                          <w:bCs/>
                          <w:rtl/>
                        </w:rPr>
                        <w:t>26</w:t>
                      </w:r>
                    </w:p>
                  </w:txbxContent>
                </v:textbox>
              </v:shape>
            </w:pict>
          </mc:Fallback>
        </mc:AlternateContent>
      </w:r>
      <w:r w:rsidR="007D577F">
        <w:rPr>
          <w:rFonts w:cs="B Mitra"/>
          <w:noProof/>
          <w:sz w:val="26"/>
          <w:szCs w:val="26"/>
        </w:rPr>
        <w:drawing>
          <wp:anchor distT="0" distB="0" distL="114300" distR="114300" simplePos="0" relativeHeight="251706368" behindDoc="0" locked="0" layoutInCell="1" allowOverlap="1">
            <wp:simplePos x="0" y="0"/>
            <wp:positionH relativeFrom="margin">
              <wp:align>center</wp:align>
            </wp:positionH>
            <wp:positionV relativeFrom="paragraph">
              <wp:posOffset>9525</wp:posOffset>
            </wp:positionV>
            <wp:extent cx="3762375" cy="962025"/>
            <wp:effectExtent l="0" t="0" r="9525" b="952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62375" cy="962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4D2E" w:rsidRDefault="007D577F" w:rsidP="005B4D2E">
      <w:pPr>
        <w:bidi/>
        <w:jc w:val="both"/>
        <w:rPr>
          <w:rFonts w:cs="B Mitra"/>
          <w:sz w:val="26"/>
          <w:szCs w:val="26"/>
          <w:lang w:bidi="fa-IR"/>
        </w:rPr>
      </w:pPr>
      <w:r w:rsidRPr="00D96E1A">
        <w:rPr>
          <w:rFonts w:cs="B Mitra"/>
          <w:noProof/>
          <w:sz w:val="26"/>
          <w:szCs w:val="26"/>
          <w:rtl/>
        </w:rPr>
        <mc:AlternateContent>
          <mc:Choice Requires="wps">
            <w:drawing>
              <wp:anchor distT="45720" distB="45720" distL="114300" distR="114300" simplePos="0" relativeHeight="251712512" behindDoc="0" locked="0" layoutInCell="1" allowOverlap="1" wp14:anchorId="01C3A10A" wp14:editId="4905B847">
                <wp:simplePos x="0" y="0"/>
                <wp:positionH relativeFrom="column">
                  <wp:posOffset>2190750</wp:posOffset>
                </wp:positionH>
                <wp:positionV relativeFrom="paragraph">
                  <wp:posOffset>42545</wp:posOffset>
                </wp:positionV>
                <wp:extent cx="533400" cy="285750"/>
                <wp:effectExtent l="0" t="0"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rsidP="007D577F">
                            <w:pPr>
                              <w:rPr>
                                <w:rFonts w:cs="B Zar"/>
                                <w:b/>
                                <w:bCs/>
                              </w:rPr>
                            </w:pPr>
                            <w:r>
                              <w:rPr>
                                <w:rFonts w:cs="B Zar" w:hint="cs"/>
                                <w:b/>
                                <w:bCs/>
                                <w:rtl/>
                              </w:rPr>
                              <w:t>%</w:t>
                            </w:r>
                            <w:r w:rsidRPr="006819A0">
                              <w:rPr>
                                <w:rFonts w:cs="B Zar"/>
                                <w:b/>
                                <w:bCs/>
                                <w:color w:val="FFFFFF" w:themeColor="background1"/>
                              </w:rPr>
                              <w:t>.</w:t>
                            </w:r>
                            <w:r>
                              <w:rPr>
                                <w:rFonts w:cs="B Zar" w:hint="cs"/>
                                <w:b/>
                                <w:bCs/>
                                <w:rtl/>
                              </w:rPr>
                              <w:t>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C3A10A" id="_x0000_s1055" type="#_x0000_t202" style="position:absolute;left:0;text-align:left;margin-left:172.5pt;margin-top:3.35pt;width:42pt;height:22.5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" filled="f" stroked="f">
                <v:textbox>
                  <w:txbxContent>
                    <w:p w:rsidR="009C7B16" w:rsidRPr="00CE3034" w:rsidRDefault="009C7B16" w:rsidP="007D577F">
                      <w:pPr>
                        <w:rPr>
                          <w:rFonts w:cs="B Zar"/>
                          <w:b/>
                          <w:bCs/>
                        </w:rPr>
                      </w:pPr>
                      <w:r>
                        <w:rPr>
                          <w:rFonts w:cs="B Zar" w:hint="cs"/>
                          <w:b/>
                          <w:bCs/>
                          <w:rtl/>
                        </w:rPr>
                        <w:t>%</w:t>
                      </w:r>
                      <w:r w:rsidRPr="006819A0">
                        <w:rPr>
                          <w:rFonts w:cs="B Zar"/>
                          <w:b/>
                          <w:bCs/>
                          <w:color w:val="FFFFFF" w:themeColor="background1"/>
                        </w:rPr>
                        <w:t>.</w:t>
                      </w:r>
                      <w:r>
                        <w:rPr>
                          <w:rFonts w:cs="B Zar" w:hint="cs"/>
                          <w:b/>
                          <w:bCs/>
                          <w:rtl/>
                        </w:rPr>
                        <w:t>14</w:t>
                      </w:r>
                    </w:p>
                  </w:txbxContent>
                </v:textbox>
              </v:shape>
            </w:pict>
          </mc:Fallback>
        </mc:AlternateContent>
      </w:r>
    </w:p>
    <w:p w:rsidR="007D577F" w:rsidRDefault="007D577F" w:rsidP="007D577F">
      <w:pPr>
        <w:bidi/>
        <w:jc w:val="both"/>
        <w:rPr>
          <w:rFonts w:cs="B Mitra"/>
          <w:sz w:val="26"/>
          <w:szCs w:val="26"/>
          <w:lang w:bidi="fa-IR"/>
        </w:rPr>
      </w:pPr>
    </w:p>
    <w:p w:rsidR="007D577F" w:rsidRDefault="00D55017" w:rsidP="007D577F">
      <w:pPr>
        <w:bidi/>
        <w:jc w:val="both"/>
        <w:rPr>
          <w:rFonts w:cs="B Mitra"/>
          <w:sz w:val="26"/>
          <w:szCs w:val="26"/>
          <w:lang w:bidi="fa-IR"/>
        </w:rPr>
      </w:pPr>
      <w:r w:rsidRPr="00CE3034">
        <w:rPr>
          <w:rFonts w:cs="B Mitra"/>
          <w:noProof/>
          <w:sz w:val="26"/>
          <w:szCs w:val="26"/>
        </w:rPr>
        <mc:AlternateContent>
          <mc:Choice Requires="wps">
            <w:drawing>
              <wp:anchor distT="45720" distB="45720" distL="114300" distR="114300" simplePos="0" relativeHeight="251724800" behindDoc="0" locked="0" layoutInCell="1" allowOverlap="1" wp14:anchorId="345326A1" wp14:editId="74FDBDD6">
                <wp:simplePos x="0" y="0"/>
                <wp:positionH relativeFrom="margin">
                  <wp:posOffset>1057275</wp:posOffset>
                </wp:positionH>
                <wp:positionV relativeFrom="paragraph">
                  <wp:posOffset>290195</wp:posOffset>
                </wp:positionV>
                <wp:extent cx="3829050" cy="352425"/>
                <wp:effectExtent l="0" t="0" r="0"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352425"/>
                        </a:xfrm>
                        <a:prstGeom prst="rect">
                          <a:avLst/>
                        </a:prstGeom>
                        <a:noFill/>
                        <a:ln w="9525">
                          <a:noFill/>
                          <a:miter lim="800000"/>
                          <a:headEnd/>
                          <a:tailEnd/>
                        </a:ln>
                      </wps:spPr>
                      <wps:txbx>
                        <w:txbxContent>
                          <w:p w:rsidR="009C7B16" w:rsidRPr="002C64E1" w:rsidRDefault="009C7B16" w:rsidP="00F93BCD">
                            <w:pPr>
                              <w:bidi/>
                              <w:jc w:val="center"/>
                              <w:rPr>
                                <w:rFonts w:cs="B Zar"/>
                                <w:b/>
                                <w:bCs/>
                                <w:sz w:val="18"/>
                                <w:szCs w:val="18"/>
                                <w:lang w:bidi="fa-IR"/>
                              </w:rPr>
                            </w:pPr>
                            <w:r w:rsidRPr="002C64E1">
                              <w:rPr>
                                <w:rFonts w:cs="B Zar" w:hint="cs"/>
                                <w:b/>
                                <w:bCs/>
                                <w:sz w:val="18"/>
                                <w:szCs w:val="18"/>
                                <w:rtl/>
                                <w:lang w:bidi="fa-IR"/>
                              </w:rPr>
                              <w:t xml:space="preserve">شکل5- مقایسه میزان استفاده از راهنماها بر حسب درصد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5326A1" id="Text Box 37" o:spid="_x0000_s1056" type="#_x0000_t202" style="position:absolute;left:0;text-align:left;margin-left:83.25pt;margin-top:22.85pt;width:301.5pt;height:27.75pt;z-index:2517248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" filled="f" stroked="f">
                <v:textbox>
                  <w:txbxContent>
                    <w:p w:rsidR="009C7B16" w:rsidRPr="002C64E1" w:rsidRDefault="009C7B16" w:rsidP="00F93BCD">
                      <w:pPr>
                        <w:bidi/>
                        <w:jc w:val="center"/>
                        <w:rPr>
                          <w:rFonts w:cs="B Zar"/>
                          <w:b/>
                          <w:bCs/>
                          <w:sz w:val="18"/>
                          <w:szCs w:val="18"/>
                          <w:lang w:bidi="fa-IR"/>
                        </w:rPr>
                      </w:pPr>
                      <w:r w:rsidRPr="002C64E1">
                        <w:rPr>
                          <w:rFonts w:cs="B Zar" w:hint="cs"/>
                          <w:b/>
                          <w:bCs/>
                          <w:sz w:val="18"/>
                          <w:szCs w:val="18"/>
                          <w:rtl/>
                          <w:lang w:bidi="fa-IR"/>
                        </w:rPr>
                        <w:t xml:space="preserve">شکل5- مقایسه میزان استفاده از راهنماها بر حسب درصد </w:t>
                      </w:r>
                    </w:p>
                  </w:txbxContent>
                </v:textbox>
                <w10:wrap anchorx="margin"/>
              </v:shape>
            </w:pict>
          </mc:Fallback>
        </mc:AlternateContent>
      </w:r>
      <w:r w:rsidR="00D30882" w:rsidRPr="00D96E1A">
        <w:rPr>
          <w:rFonts w:cs="Arial"/>
          <w:noProof/>
          <w:sz w:val="26"/>
          <w:szCs w:val="26"/>
          <w:rtl/>
        </w:rPr>
        <mc:AlternateContent>
          <mc:Choice Requires="wps">
            <w:drawing>
              <wp:anchor distT="45720" distB="45720" distL="114300" distR="114300" simplePos="0" relativeHeight="251722752" behindDoc="0" locked="0" layoutInCell="1" allowOverlap="1" wp14:anchorId="7D4019A6" wp14:editId="1F24F343">
                <wp:simplePos x="0" y="0"/>
                <wp:positionH relativeFrom="column">
                  <wp:posOffset>933450</wp:posOffset>
                </wp:positionH>
                <wp:positionV relativeFrom="paragraph">
                  <wp:posOffset>13970</wp:posOffset>
                </wp:positionV>
                <wp:extent cx="1038225" cy="352425"/>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52425"/>
                        </a:xfrm>
                        <a:prstGeom prst="rect">
                          <a:avLst/>
                        </a:prstGeom>
                        <a:noFill/>
                        <a:ln w="9525">
                          <a:noFill/>
                          <a:miter lim="800000"/>
                          <a:headEnd/>
                          <a:tailEnd/>
                        </a:ln>
                      </wps:spPr>
                      <wps:txbx>
                        <w:txbxContent>
                          <w:p w:rsidR="009C7B16" w:rsidRPr="00AF724E" w:rsidRDefault="009C7B16" w:rsidP="00D30882">
                            <w:pPr>
                              <w:bidi/>
                              <w:rPr>
                                <w:rFonts w:cs="B Mitra"/>
                                <w:sz w:val="24"/>
                                <w:szCs w:val="24"/>
                                <w:lang w:bidi="fa-IR"/>
                              </w:rPr>
                            </w:pPr>
                            <w:r>
                              <w:rPr>
                                <w:rFonts w:cs="B Mitra" w:hint="cs"/>
                                <w:sz w:val="24"/>
                                <w:szCs w:val="24"/>
                                <w:rtl/>
                                <w:lang w:bidi="fa-IR"/>
                              </w:rPr>
                              <w:t>پاسخ کامل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4019A6" id="Text Box 36" o:spid="_x0000_s1057" type="#_x0000_t202" style="position:absolute;left:0;text-align:left;margin-left:73.5pt;margin-top:1.1pt;width:81.75pt;height:27.75pt;z-index:251722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" filled="f" stroked="f">
                <v:textbox>
                  <w:txbxContent>
                    <w:p w:rsidR="009C7B16" w:rsidRPr="00AF724E" w:rsidRDefault="009C7B16" w:rsidP="00D30882">
                      <w:pPr>
                        <w:bidi/>
                        <w:rPr>
                          <w:rFonts w:cs="B Mitra"/>
                          <w:sz w:val="24"/>
                          <w:szCs w:val="24"/>
                          <w:lang w:bidi="fa-IR"/>
                        </w:rPr>
                      </w:pPr>
                      <w:r>
                        <w:rPr>
                          <w:rFonts w:cs="B Mitra" w:hint="cs"/>
                          <w:sz w:val="24"/>
                          <w:szCs w:val="24"/>
                          <w:rtl/>
                          <w:lang w:bidi="fa-IR"/>
                        </w:rPr>
                        <w:t>پاسخ کامل</w:t>
                      </w:r>
                    </w:p>
                  </w:txbxContent>
                </v:textbox>
              </v:shape>
            </w:pict>
          </mc:Fallback>
        </mc:AlternateContent>
      </w:r>
      <w:r w:rsidR="00D30882" w:rsidRPr="00D96E1A">
        <w:rPr>
          <w:rFonts w:cs="Arial"/>
          <w:noProof/>
          <w:sz w:val="26"/>
          <w:szCs w:val="26"/>
          <w:rtl/>
        </w:rPr>
        <mc:AlternateContent>
          <mc:Choice Requires="wps">
            <w:drawing>
              <wp:anchor distT="45720" distB="45720" distL="114300" distR="114300" simplePos="0" relativeHeight="251718656" behindDoc="0" locked="0" layoutInCell="1" allowOverlap="1" wp14:anchorId="2CAB0AF7" wp14:editId="38D05DA1">
                <wp:simplePos x="0" y="0"/>
                <wp:positionH relativeFrom="column">
                  <wp:posOffset>2714625</wp:posOffset>
                </wp:positionH>
                <wp:positionV relativeFrom="paragraph">
                  <wp:posOffset>13970</wp:posOffset>
                </wp:positionV>
                <wp:extent cx="1038225" cy="352425"/>
                <wp:effectExtent l="0" t="0" r="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52425"/>
                        </a:xfrm>
                        <a:prstGeom prst="rect">
                          <a:avLst/>
                        </a:prstGeom>
                        <a:noFill/>
                        <a:ln w="9525">
                          <a:noFill/>
                          <a:miter lim="800000"/>
                          <a:headEnd/>
                          <a:tailEnd/>
                        </a:ln>
                      </wps:spPr>
                      <wps:txbx>
                        <w:txbxContent>
                          <w:p w:rsidR="009C7B16" w:rsidRPr="00AF724E" w:rsidRDefault="009C7B16" w:rsidP="00D30882">
                            <w:pPr>
                              <w:bidi/>
                              <w:rPr>
                                <w:rFonts w:cs="B Mitra"/>
                                <w:sz w:val="24"/>
                                <w:szCs w:val="24"/>
                                <w:lang w:bidi="fa-IR"/>
                              </w:rPr>
                            </w:pPr>
                            <w:r>
                              <w:rPr>
                                <w:rFonts w:cs="B Mitra" w:hint="cs"/>
                                <w:sz w:val="24"/>
                                <w:szCs w:val="24"/>
                                <w:rtl/>
                                <w:lang w:bidi="fa-IR"/>
                              </w:rPr>
                              <w:t>نمایش یک حرف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AB0AF7" id="Text Box 34" o:spid="_x0000_s1058" type="#_x0000_t202" style="position:absolute;left:0;text-align:left;margin-left:213.75pt;margin-top:1.1pt;width:81.75pt;height:27.7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" filled="f" stroked="f">
                <v:textbox>
                  <w:txbxContent>
                    <w:p w:rsidR="009C7B16" w:rsidRPr="00AF724E" w:rsidRDefault="009C7B16" w:rsidP="00D30882">
                      <w:pPr>
                        <w:bidi/>
                        <w:rPr>
                          <w:rFonts w:cs="B Mitra"/>
                          <w:sz w:val="24"/>
                          <w:szCs w:val="24"/>
                          <w:lang w:bidi="fa-IR"/>
                        </w:rPr>
                      </w:pPr>
                      <w:r>
                        <w:rPr>
                          <w:rFonts w:cs="B Mitra" w:hint="cs"/>
                          <w:sz w:val="24"/>
                          <w:szCs w:val="24"/>
                          <w:rtl/>
                          <w:lang w:bidi="fa-IR"/>
                        </w:rPr>
                        <w:t>نمایش یک حرف</w:t>
                      </w:r>
                    </w:p>
                  </w:txbxContent>
                </v:textbox>
              </v:shape>
            </w:pict>
          </mc:Fallback>
        </mc:AlternateContent>
      </w:r>
      <w:r w:rsidR="00D30882" w:rsidRPr="00D96E1A">
        <w:rPr>
          <w:rFonts w:cs="Arial"/>
          <w:noProof/>
          <w:sz w:val="26"/>
          <w:szCs w:val="26"/>
          <w:rtl/>
        </w:rPr>
        <mc:AlternateContent>
          <mc:Choice Requires="wps">
            <w:drawing>
              <wp:anchor distT="45720" distB="45720" distL="114300" distR="114300" simplePos="0" relativeHeight="251720704" behindDoc="0" locked="0" layoutInCell="1" allowOverlap="1" wp14:anchorId="028FA0F3" wp14:editId="5B1E2EFE">
                <wp:simplePos x="0" y="0"/>
                <wp:positionH relativeFrom="column">
                  <wp:posOffset>1809750</wp:posOffset>
                </wp:positionH>
                <wp:positionV relativeFrom="paragraph">
                  <wp:posOffset>23495</wp:posOffset>
                </wp:positionV>
                <wp:extent cx="1038225" cy="352425"/>
                <wp:effectExtent l="0" t="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52425"/>
                        </a:xfrm>
                        <a:prstGeom prst="rect">
                          <a:avLst/>
                        </a:prstGeom>
                        <a:noFill/>
                        <a:ln w="9525">
                          <a:noFill/>
                          <a:miter lim="800000"/>
                          <a:headEnd/>
                          <a:tailEnd/>
                        </a:ln>
                      </wps:spPr>
                      <wps:txbx>
                        <w:txbxContent>
                          <w:p w:rsidR="009C7B16" w:rsidRPr="00AF724E" w:rsidRDefault="009C7B16" w:rsidP="00D30882">
                            <w:pPr>
                              <w:bidi/>
                              <w:rPr>
                                <w:rFonts w:cs="B Mitra"/>
                                <w:sz w:val="24"/>
                                <w:szCs w:val="24"/>
                                <w:lang w:bidi="fa-IR"/>
                              </w:rPr>
                            </w:pPr>
                            <w:r>
                              <w:rPr>
                                <w:rFonts w:cs="B Mitra" w:hint="cs"/>
                                <w:sz w:val="24"/>
                                <w:szCs w:val="24"/>
                                <w:rtl/>
                                <w:lang w:bidi="fa-IR"/>
                              </w:rPr>
                              <w:t>حذف چند حرف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8FA0F3" id="Text Box 35" o:spid="_x0000_s1059" type="#_x0000_t202" style="position:absolute;left:0;text-align:left;margin-left:142.5pt;margin-top:1.85pt;width:81.75pt;height:27.75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" filled="f" stroked="f">
                <v:textbox>
                  <w:txbxContent>
                    <w:p w:rsidR="009C7B16" w:rsidRPr="00AF724E" w:rsidRDefault="009C7B16" w:rsidP="00D30882">
                      <w:pPr>
                        <w:bidi/>
                        <w:rPr>
                          <w:rFonts w:cs="B Mitra"/>
                          <w:sz w:val="24"/>
                          <w:szCs w:val="24"/>
                          <w:lang w:bidi="fa-IR"/>
                        </w:rPr>
                      </w:pPr>
                      <w:r>
                        <w:rPr>
                          <w:rFonts w:cs="B Mitra" w:hint="cs"/>
                          <w:sz w:val="24"/>
                          <w:szCs w:val="24"/>
                          <w:rtl/>
                          <w:lang w:bidi="fa-IR"/>
                        </w:rPr>
                        <w:t>حذف چند حرف</w:t>
                      </w:r>
                    </w:p>
                  </w:txbxContent>
                </v:textbox>
              </v:shape>
            </w:pict>
          </mc:Fallback>
        </mc:AlternateContent>
      </w:r>
      <w:r w:rsidR="00D30882" w:rsidRPr="00D96E1A">
        <w:rPr>
          <w:rFonts w:cs="Arial"/>
          <w:noProof/>
          <w:sz w:val="26"/>
          <w:szCs w:val="26"/>
          <w:rtl/>
        </w:rPr>
        <mc:AlternateContent>
          <mc:Choice Requires="wps">
            <w:drawing>
              <wp:anchor distT="45720" distB="45720" distL="114300" distR="114300" simplePos="0" relativeHeight="251716608" behindDoc="0" locked="0" layoutInCell="1" allowOverlap="1" wp14:anchorId="1A6D7801" wp14:editId="74A18B89">
                <wp:simplePos x="0" y="0"/>
                <wp:positionH relativeFrom="column">
                  <wp:posOffset>3695700</wp:posOffset>
                </wp:positionH>
                <wp:positionV relativeFrom="paragraph">
                  <wp:posOffset>13970</wp:posOffset>
                </wp:positionV>
                <wp:extent cx="1038225" cy="352425"/>
                <wp:effectExtent l="0" t="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52425"/>
                        </a:xfrm>
                        <a:prstGeom prst="rect">
                          <a:avLst/>
                        </a:prstGeom>
                        <a:noFill/>
                        <a:ln w="9525">
                          <a:noFill/>
                          <a:miter lim="800000"/>
                          <a:headEnd/>
                          <a:tailEnd/>
                        </a:ln>
                      </wps:spPr>
                      <wps:txbx>
                        <w:txbxContent>
                          <w:p w:rsidR="009C7B16" w:rsidRPr="00AF724E" w:rsidRDefault="009C7B16" w:rsidP="00D30882">
                            <w:pPr>
                              <w:bidi/>
                              <w:rPr>
                                <w:rFonts w:cs="B Mitra"/>
                                <w:sz w:val="24"/>
                                <w:szCs w:val="24"/>
                                <w:lang w:bidi="fa-IR"/>
                              </w:rPr>
                            </w:pPr>
                            <w:r>
                              <w:rPr>
                                <w:rFonts w:cs="B Mitra" w:hint="cs"/>
                                <w:sz w:val="24"/>
                                <w:szCs w:val="24"/>
                                <w:rtl/>
                                <w:lang w:bidi="fa-IR"/>
                              </w:rPr>
                              <w:t>پرسش از دیگران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6D7801" id="Text Box 33" o:spid="_x0000_s1060" type="#_x0000_t202" style="position:absolute;left:0;text-align:left;margin-left:291pt;margin-top:1.1pt;width:81.75pt;height:27.75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" filled="f" stroked="f">
                <v:textbox>
                  <w:txbxContent>
                    <w:p w:rsidR="009C7B16" w:rsidRPr="00AF724E" w:rsidRDefault="009C7B16" w:rsidP="00D30882">
                      <w:pPr>
                        <w:bidi/>
                        <w:rPr>
                          <w:rFonts w:cs="B Mitra"/>
                          <w:sz w:val="24"/>
                          <w:szCs w:val="24"/>
                          <w:lang w:bidi="fa-IR"/>
                        </w:rPr>
                      </w:pPr>
                      <w:r>
                        <w:rPr>
                          <w:rFonts w:cs="B Mitra" w:hint="cs"/>
                          <w:sz w:val="24"/>
                          <w:szCs w:val="24"/>
                          <w:rtl/>
                          <w:lang w:bidi="fa-IR"/>
                        </w:rPr>
                        <w:t>پرسش از دیگران</w:t>
                      </w:r>
                    </w:p>
                  </w:txbxContent>
                </v:textbox>
              </v:shape>
            </w:pict>
          </mc:Fallback>
        </mc:AlternateContent>
      </w:r>
    </w:p>
    <w:p w:rsidR="00C01FD8" w:rsidRPr="000035EA" w:rsidRDefault="00C01FD8" w:rsidP="00C01FD8">
      <w:pPr>
        <w:bidi/>
        <w:jc w:val="both"/>
        <w:rPr>
          <w:rFonts w:cs="B Mitra"/>
          <w:sz w:val="28"/>
          <w:szCs w:val="28"/>
          <w:rtl/>
          <w:lang w:bidi="fa-IR"/>
        </w:rPr>
      </w:pPr>
    </w:p>
    <w:p w:rsidR="000E56BA" w:rsidRDefault="00907082" w:rsidP="00A1567A">
      <w:pPr>
        <w:bidi/>
        <w:jc w:val="both"/>
        <w:rPr>
          <w:rFonts w:cs="Times New Roman"/>
          <w:sz w:val="26"/>
          <w:szCs w:val="26"/>
          <w:rtl/>
          <w:lang w:bidi="fa-IR"/>
        </w:rPr>
      </w:pPr>
      <w:r>
        <w:rPr>
          <w:rFonts w:cs="B Mitra" w:hint="cs"/>
          <w:sz w:val="26"/>
          <w:szCs w:val="26"/>
          <w:rtl/>
          <w:lang w:bidi="fa-IR"/>
        </w:rPr>
        <w:t>شکل</w:t>
      </w:r>
      <w:r w:rsidR="00F224F3">
        <w:rPr>
          <w:rFonts w:cs="B Mitra" w:hint="cs"/>
          <w:sz w:val="26"/>
          <w:szCs w:val="26"/>
          <w:rtl/>
          <w:lang w:bidi="fa-IR"/>
        </w:rPr>
        <w:t xml:space="preserve">6 </w:t>
      </w:r>
      <w:r w:rsidR="000D1261">
        <w:rPr>
          <w:rFonts w:cs="B Mitra" w:hint="cs"/>
          <w:sz w:val="26"/>
          <w:szCs w:val="26"/>
          <w:rtl/>
          <w:lang w:bidi="fa-IR"/>
        </w:rPr>
        <w:t>سکه لازم برای هر راهنما در میزان استفاده از آن ضرب شده است تا اثر گران</w:t>
      </w:r>
      <w:r w:rsidR="0077076F">
        <w:rPr>
          <w:rFonts w:cs="B Mitra"/>
          <w:sz w:val="26"/>
          <w:szCs w:val="26"/>
          <w:rtl/>
          <w:lang w:bidi="fa-IR"/>
        </w:rPr>
        <w:softHyphen/>
      </w:r>
      <w:r w:rsidR="000D1261">
        <w:rPr>
          <w:rFonts w:cs="B Mitra" w:hint="cs"/>
          <w:sz w:val="26"/>
          <w:szCs w:val="26"/>
          <w:rtl/>
          <w:lang w:bidi="fa-IR"/>
        </w:rPr>
        <w:t xml:space="preserve">تر بودن </w:t>
      </w:r>
      <w:r w:rsidR="00F92A58">
        <w:rPr>
          <w:rFonts w:cs="B Mitra" w:hint="cs"/>
          <w:sz w:val="26"/>
          <w:szCs w:val="26"/>
          <w:rtl/>
          <w:lang w:bidi="fa-IR"/>
        </w:rPr>
        <w:t>به همان نسبت</w:t>
      </w:r>
      <w:r w:rsidR="000D1261">
        <w:rPr>
          <w:rFonts w:cs="B Mitra" w:hint="cs"/>
          <w:sz w:val="26"/>
          <w:szCs w:val="26"/>
          <w:rtl/>
          <w:lang w:bidi="fa-IR"/>
        </w:rPr>
        <w:t xml:space="preserve"> نادیده گرفته شود.</w:t>
      </w:r>
    </w:p>
    <w:p w:rsidR="000E56BA" w:rsidRPr="000035EA" w:rsidRDefault="00673429" w:rsidP="000E56BA">
      <w:pPr>
        <w:bidi/>
        <w:jc w:val="both"/>
        <w:rPr>
          <w:rFonts w:cs="Times New Roman"/>
          <w:sz w:val="20"/>
          <w:szCs w:val="20"/>
          <w:lang w:bidi="fa-IR"/>
        </w:rPr>
      </w:pPr>
      <w:r w:rsidRPr="00D96E1A">
        <w:rPr>
          <w:rFonts w:cs="B Mitra"/>
          <w:noProof/>
          <w:sz w:val="26"/>
          <w:szCs w:val="26"/>
          <w:rtl/>
        </w:rPr>
        <mc:AlternateContent>
          <mc:Choice Requires="wps">
            <w:drawing>
              <wp:anchor distT="45720" distB="45720" distL="114300" distR="114300" simplePos="0" relativeHeight="251734016" behindDoc="0" locked="0" layoutInCell="1" allowOverlap="1" wp14:anchorId="0952D7D4" wp14:editId="4A2E900B">
                <wp:simplePos x="0" y="0"/>
                <wp:positionH relativeFrom="column">
                  <wp:posOffset>1409700</wp:posOffset>
                </wp:positionH>
                <wp:positionV relativeFrom="paragraph">
                  <wp:posOffset>83185</wp:posOffset>
                </wp:positionV>
                <wp:extent cx="533400" cy="285750"/>
                <wp:effectExtent l="0" t="0" r="0" b="0"/>
                <wp:wrapNone/>
                <wp:docPr id="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rsidP="00673429">
                            <w:pPr>
                              <w:rPr>
                                <w:rFonts w:cs="B Zar"/>
                                <w:b/>
                                <w:bCs/>
                              </w:rPr>
                            </w:pPr>
                            <w:r>
                              <w:rPr>
                                <w:rFonts w:cs="B Zar" w:hint="cs"/>
                                <w:b/>
                                <w:bCs/>
                                <w:rtl/>
                              </w:rPr>
                              <w:t>%</w:t>
                            </w:r>
                            <w:r w:rsidRPr="006819A0">
                              <w:rPr>
                                <w:rFonts w:cs="B Zar"/>
                                <w:b/>
                                <w:bCs/>
                                <w:color w:val="FFFFFF" w:themeColor="background1"/>
                              </w:rPr>
                              <w:t>.</w:t>
                            </w:r>
                            <w:r>
                              <w:rPr>
                                <w:rFonts w:cs="B Zar" w:hint="cs"/>
                                <w:b/>
                                <w:bCs/>
                                <w:rtl/>
                              </w:rPr>
                              <w:t>58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52D7D4" id="_x0000_s1061" type="#_x0000_t202" style="position:absolute;left:0;text-align:left;margin-left:111pt;margin-top:6.55pt;width:42pt;height:22.5pt;z-index:25173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" filled="f" stroked="f">
                <v:textbox>
                  <w:txbxContent>
                    <w:p w:rsidR="009C7B16" w:rsidRPr="00CE3034" w:rsidRDefault="009C7B16" w:rsidP="00673429">
                      <w:pPr>
                        <w:rPr>
                          <w:rFonts w:cs="B Zar"/>
                          <w:b/>
                          <w:bCs/>
                        </w:rPr>
                      </w:pPr>
                      <w:r>
                        <w:rPr>
                          <w:rFonts w:cs="B Zar" w:hint="cs"/>
                          <w:b/>
                          <w:bCs/>
                          <w:rtl/>
                        </w:rPr>
                        <w:t>%</w:t>
                      </w:r>
                      <w:r w:rsidRPr="006819A0">
                        <w:rPr>
                          <w:rFonts w:cs="B Zar"/>
                          <w:b/>
                          <w:bCs/>
                          <w:color w:val="FFFFFF" w:themeColor="background1"/>
                        </w:rPr>
                        <w:t>.</w:t>
                      </w:r>
                      <w:r>
                        <w:rPr>
                          <w:rFonts w:cs="B Zar" w:hint="cs"/>
                          <w:b/>
                          <w:bCs/>
                          <w:rtl/>
                        </w:rPr>
                        <w:t>58</w:t>
                      </w:r>
                    </w:p>
                  </w:txbxContent>
                </v:textbox>
              </v:shape>
            </w:pict>
          </mc:Fallback>
        </mc:AlternateContent>
      </w:r>
    </w:p>
    <w:p w:rsidR="00F649C9" w:rsidRDefault="00673429" w:rsidP="00F649C9">
      <w:pPr>
        <w:bidi/>
        <w:jc w:val="both"/>
        <w:rPr>
          <w:rFonts w:cs="Times New Roman"/>
          <w:sz w:val="26"/>
          <w:szCs w:val="26"/>
          <w:lang w:bidi="fa-IR"/>
        </w:rPr>
      </w:pPr>
      <w:r>
        <w:rPr>
          <w:noProof/>
        </w:rPr>
        <w:drawing>
          <wp:anchor distT="0" distB="0" distL="114300" distR="114300" simplePos="0" relativeHeight="251725824" behindDoc="0" locked="0" layoutInCell="1" allowOverlap="1">
            <wp:simplePos x="0" y="0"/>
            <wp:positionH relativeFrom="margin">
              <wp:align>center</wp:align>
            </wp:positionH>
            <wp:positionV relativeFrom="paragraph">
              <wp:posOffset>50165</wp:posOffset>
            </wp:positionV>
            <wp:extent cx="3762375" cy="1104900"/>
            <wp:effectExtent l="0" t="0" r="9525"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62375" cy="1104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49C9" w:rsidRDefault="00673429" w:rsidP="00F649C9">
      <w:pPr>
        <w:bidi/>
        <w:jc w:val="both"/>
        <w:rPr>
          <w:rFonts w:cs="Times New Roman"/>
          <w:sz w:val="26"/>
          <w:szCs w:val="26"/>
          <w:lang w:bidi="fa-IR"/>
        </w:rPr>
      </w:pPr>
      <w:r w:rsidRPr="00D96E1A">
        <w:rPr>
          <w:rFonts w:cs="B Mitra"/>
          <w:noProof/>
          <w:sz w:val="26"/>
          <w:szCs w:val="26"/>
          <w:rtl/>
        </w:rPr>
        <mc:AlternateContent>
          <mc:Choice Requires="wps">
            <w:drawing>
              <wp:anchor distT="45720" distB="45720" distL="114300" distR="114300" simplePos="0" relativeHeight="251729920" behindDoc="0" locked="0" layoutInCell="1" allowOverlap="1" wp14:anchorId="155C2EA7" wp14:editId="0C768BF2">
                <wp:simplePos x="0" y="0"/>
                <wp:positionH relativeFrom="column">
                  <wp:posOffset>3057525</wp:posOffset>
                </wp:positionH>
                <wp:positionV relativeFrom="paragraph">
                  <wp:posOffset>45085</wp:posOffset>
                </wp:positionV>
                <wp:extent cx="533400" cy="285750"/>
                <wp:effectExtent l="0" t="0" r="0" b="0"/>
                <wp:wrapNone/>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rsidP="00673429">
                            <w:pPr>
                              <w:rPr>
                                <w:rFonts w:cs="B Zar"/>
                                <w:b/>
                                <w:bCs/>
                              </w:rPr>
                            </w:pPr>
                            <w:r>
                              <w:rPr>
                                <w:rFonts w:cs="B Zar" w:hint="cs"/>
                                <w:b/>
                                <w:bCs/>
                                <w:rtl/>
                              </w:rPr>
                              <w:t>%</w:t>
                            </w:r>
                            <w:r w:rsidRPr="006819A0">
                              <w:rPr>
                                <w:rFonts w:cs="B Zar"/>
                                <w:b/>
                                <w:bCs/>
                                <w:color w:val="FFFFFF" w:themeColor="background1"/>
                              </w:rPr>
                              <w:t>.</w:t>
                            </w:r>
                            <w:r>
                              <w:rPr>
                                <w:rFonts w:cs="B Zar" w:hint="cs"/>
                                <w:b/>
                                <w:bCs/>
                                <w:rtl/>
                              </w:rPr>
                              <w:t>26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5C2EA7" id="_x0000_s1062" type="#_x0000_t202" style="position:absolute;left:0;text-align:left;margin-left:240.75pt;margin-top:3.55pt;width:42pt;height:22.5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" filled="f" stroked="f">
                <v:textbox>
                  <w:txbxContent>
                    <w:p w:rsidR="009C7B16" w:rsidRPr="00CE3034" w:rsidRDefault="009C7B16" w:rsidP="00673429">
                      <w:pPr>
                        <w:rPr>
                          <w:rFonts w:cs="B Zar"/>
                          <w:b/>
                          <w:bCs/>
                        </w:rPr>
                      </w:pPr>
                      <w:r>
                        <w:rPr>
                          <w:rFonts w:cs="B Zar" w:hint="cs"/>
                          <w:b/>
                          <w:bCs/>
                          <w:rtl/>
                        </w:rPr>
                        <w:t>%</w:t>
                      </w:r>
                      <w:r w:rsidRPr="006819A0">
                        <w:rPr>
                          <w:rFonts w:cs="B Zar"/>
                          <w:b/>
                          <w:bCs/>
                          <w:color w:val="FFFFFF" w:themeColor="background1"/>
                        </w:rPr>
                        <w:t>.</w:t>
                      </w:r>
                      <w:r>
                        <w:rPr>
                          <w:rFonts w:cs="B Zar" w:hint="cs"/>
                          <w:b/>
                          <w:bCs/>
                          <w:rtl/>
                        </w:rPr>
                        <w:t>26</w:t>
                      </w:r>
                    </w:p>
                  </w:txbxContent>
                </v:textbox>
              </v:shape>
            </w:pict>
          </mc:Fallback>
        </mc:AlternateContent>
      </w:r>
    </w:p>
    <w:p w:rsidR="00F649C9" w:rsidRDefault="00DA7C19" w:rsidP="00F649C9">
      <w:pPr>
        <w:bidi/>
        <w:jc w:val="both"/>
        <w:rPr>
          <w:rFonts w:cs="Times New Roman"/>
          <w:sz w:val="26"/>
          <w:szCs w:val="26"/>
          <w:lang w:bidi="fa-IR"/>
        </w:rPr>
      </w:pPr>
      <w:r w:rsidRPr="00D96E1A">
        <w:rPr>
          <w:rFonts w:cs="B Mitra"/>
          <w:noProof/>
          <w:sz w:val="26"/>
          <w:szCs w:val="26"/>
          <w:rtl/>
        </w:rPr>
        <mc:AlternateContent>
          <mc:Choice Requires="wps">
            <w:drawing>
              <wp:anchor distT="45720" distB="45720" distL="114300" distR="114300" simplePos="0" relativeHeight="251731968" behindDoc="0" locked="0" layoutInCell="1" allowOverlap="1" wp14:anchorId="26BEE24C" wp14:editId="03FC45EB">
                <wp:simplePos x="0" y="0"/>
                <wp:positionH relativeFrom="column">
                  <wp:posOffset>2190750</wp:posOffset>
                </wp:positionH>
                <wp:positionV relativeFrom="paragraph">
                  <wp:posOffset>50165</wp:posOffset>
                </wp:positionV>
                <wp:extent cx="533400" cy="285750"/>
                <wp:effectExtent l="0" t="0" r="0" b="0"/>
                <wp:wrapNone/>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rsidP="00673429">
                            <w:pPr>
                              <w:rPr>
                                <w:rFonts w:cs="B Zar"/>
                                <w:b/>
                                <w:bCs/>
                              </w:rPr>
                            </w:pPr>
                            <w:r>
                              <w:rPr>
                                <w:rFonts w:cs="B Zar" w:hint="cs"/>
                                <w:b/>
                                <w:bCs/>
                                <w:rtl/>
                              </w:rPr>
                              <w:t>%</w:t>
                            </w:r>
                            <w:r w:rsidRPr="006819A0">
                              <w:rPr>
                                <w:rFonts w:cs="B Zar"/>
                                <w:b/>
                                <w:bCs/>
                                <w:color w:val="FFFFFF" w:themeColor="background1"/>
                              </w:rPr>
                              <w:t>.</w:t>
                            </w:r>
                            <w:r>
                              <w:rPr>
                                <w:rFonts w:cs="B Zar" w:hint="cs"/>
                                <w:b/>
                                <w:bCs/>
                                <w:rtl/>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BEE24C" id="_x0000_s1063" type="#_x0000_t202" style="position:absolute;left:0;text-align:left;margin-left:172.5pt;margin-top:3.95pt;width:42pt;height:22.5pt;z-index:251731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" filled="f" stroked="f">
                <v:textbox>
                  <w:txbxContent>
                    <w:p w:rsidR="009C7B16" w:rsidRPr="00CE3034" w:rsidRDefault="009C7B16" w:rsidP="00673429">
                      <w:pPr>
                        <w:rPr>
                          <w:rFonts w:cs="B Zar"/>
                          <w:b/>
                          <w:bCs/>
                        </w:rPr>
                      </w:pPr>
                      <w:r>
                        <w:rPr>
                          <w:rFonts w:cs="B Zar" w:hint="cs"/>
                          <w:b/>
                          <w:bCs/>
                          <w:rtl/>
                        </w:rPr>
                        <w:t>%</w:t>
                      </w:r>
                      <w:r w:rsidRPr="006819A0">
                        <w:rPr>
                          <w:rFonts w:cs="B Zar"/>
                          <w:b/>
                          <w:bCs/>
                          <w:color w:val="FFFFFF" w:themeColor="background1"/>
                        </w:rPr>
                        <w:t>.</w:t>
                      </w:r>
                      <w:r>
                        <w:rPr>
                          <w:rFonts w:cs="B Zar" w:hint="cs"/>
                          <w:b/>
                          <w:bCs/>
                          <w:rtl/>
                        </w:rPr>
                        <w:t>10</w:t>
                      </w:r>
                    </w:p>
                  </w:txbxContent>
                </v:textbox>
              </v:shape>
            </w:pict>
          </mc:Fallback>
        </mc:AlternateContent>
      </w:r>
      <w:r w:rsidRPr="00D96E1A">
        <w:rPr>
          <w:rFonts w:cs="B Mitra"/>
          <w:noProof/>
          <w:sz w:val="26"/>
          <w:szCs w:val="26"/>
          <w:rtl/>
        </w:rPr>
        <mc:AlternateContent>
          <mc:Choice Requires="wps">
            <w:drawing>
              <wp:anchor distT="45720" distB="45720" distL="114300" distR="114300" simplePos="0" relativeHeight="251727872" behindDoc="0" locked="0" layoutInCell="1" allowOverlap="1" wp14:anchorId="79870F3E" wp14:editId="4D60B2A3">
                <wp:simplePos x="0" y="0"/>
                <wp:positionH relativeFrom="column">
                  <wp:posOffset>4038600</wp:posOffset>
                </wp:positionH>
                <wp:positionV relativeFrom="paragraph">
                  <wp:posOffset>88265</wp:posOffset>
                </wp:positionV>
                <wp:extent cx="533400" cy="285750"/>
                <wp:effectExtent l="0" t="0" r="0" b="0"/>
                <wp:wrapNone/>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85750"/>
                        </a:xfrm>
                        <a:prstGeom prst="rect">
                          <a:avLst/>
                        </a:prstGeom>
                        <a:noFill/>
                        <a:ln w="9525">
                          <a:noFill/>
                          <a:miter lim="800000"/>
                          <a:headEnd/>
                          <a:tailEnd/>
                        </a:ln>
                      </wps:spPr>
                      <wps:txbx>
                        <w:txbxContent>
                          <w:p w:rsidR="009C7B16" w:rsidRPr="00CE3034" w:rsidRDefault="009C7B16" w:rsidP="00673429">
                            <w:pPr>
                              <w:rPr>
                                <w:rFonts w:cs="B Zar"/>
                                <w:b/>
                                <w:bCs/>
                              </w:rPr>
                            </w:pPr>
                            <w:r>
                              <w:rPr>
                                <w:rFonts w:cs="B Zar" w:hint="cs"/>
                                <w:b/>
                                <w:bCs/>
                                <w:rtl/>
                              </w:rPr>
                              <w:t>%</w:t>
                            </w:r>
                            <w:r w:rsidRPr="006819A0">
                              <w:rPr>
                                <w:rFonts w:cs="B Zar"/>
                                <w:b/>
                                <w:bCs/>
                                <w:color w:val="FFFFFF" w:themeColor="background1"/>
                              </w:rPr>
                              <w:t>.</w:t>
                            </w:r>
                            <w:r>
                              <w:rPr>
                                <w:rFonts w:cs="B Zar" w:hint="cs"/>
                                <w:b/>
                                <w:bCs/>
                                <w:rtl/>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870F3E" id="_x0000_s1064" type="#_x0000_t202" style="position:absolute;left:0;text-align:left;margin-left:318pt;margin-top:6.95pt;width:42pt;height:22.5pt;z-index:251727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" filled="f" stroked="f">
                <v:textbox>
                  <w:txbxContent>
                    <w:p w:rsidR="009C7B16" w:rsidRPr="00CE3034" w:rsidRDefault="009C7B16" w:rsidP="00673429">
                      <w:pPr>
                        <w:rPr>
                          <w:rFonts w:cs="B Zar"/>
                          <w:b/>
                          <w:bCs/>
                        </w:rPr>
                      </w:pPr>
                      <w:r>
                        <w:rPr>
                          <w:rFonts w:cs="B Zar" w:hint="cs"/>
                          <w:b/>
                          <w:bCs/>
                          <w:rtl/>
                        </w:rPr>
                        <w:t>%</w:t>
                      </w:r>
                      <w:r w:rsidRPr="006819A0">
                        <w:rPr>
                          <w:rFonts w:cs="B Zar"/>
                          <w:b/>
                          <w:bCs/>
                          <w:color w:val="FFFFFF" w:themeColor="background1"/>
                        </w:rPr>
                        <w:t>.</w:t>
                      </w:r>
                      <w:r>
                        <w:rPr>
                          <w:rFonts w:cs="B Zar" w:hint="cs"/>
                          <w:b/>
                          <w:bCs/>
                          <w:rtl/>
                        </w:rPr>
                        <w:t>6</w:t>
                      </w:r>
                    </w:p>
                  </w:txbxContent>
                </v:textbox>
              </v:shape>
            </w:pict>
          </mc:Fallback>
        </mc:AlternateContent>
      </w:r>
      <w:r w:rsidR="0089144F" w:rsidRPr="003F069E">
        <w:rPr>
          <w:rFonts w:cs="B Mitra"/>
          <w:noProof/>
          <w:sz w:val="26"/>
          <w:szCs w:val="26"/>
          <w:rtl/>
        </w:rPr>
        <mc:AlternateContent>
          <mc:Choice Requires="wps">
            <w:drawing>
              <wp:anchor distT="45720" distB="45720" distL="114300" distR="114300" simplePos="0" relativeHeight="251736064" behindDoc="0" locked="0" layoutInCell="1" allowOverlap="1" wp14:anchorId="5C63B98F" wp14:editId="78D27E6F">
                <wp:simplePos x="0" y="0"/>
                <wp:positionH relativeFrom="column">
                  <wp:posOffset>3686175</wp:posOffset>
                </wp:positionH>
                <wp:positionV relativeFrom="paragraph">
                  <wp:posOffset>528955</wp:posOffset>
                </wp:positionV>
                <wp:extent cx="1038225" cy="352425"/>
                <wp:effectExtent l="0" t="0" r="0" b="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52425"/>
                        </a:xfrm>
                        <a:prstGeom prst="rect">
                          <a:avLst/>
                        </a:prstGeom>
                        <a:noFill/>
                        <a:ln w="9525">
                          <a:noFill/>
                          <a:miter lim="800000"/>
                          <a:headEnd/>
                          <a:tailEnd/>
                        </a:ln>
                      </wps:spPr>
                      <wps:txbx>
                        <w:txbxContent>
                          <w:p w:rsidR="009C7B16" w:rsidRPr="00AF724E" w:rsidRDefault="009C7B16" w:rsidP="003F069E">
                            <w:pPr>
                              <w:bidi/>
                              <w:rPr>
                                <w:rFonts w:cs="B Mitra"/>
                                <w:sz w:val="24"/>
                                <w:szCs w:val="24"/>
                                <w:lang w:bidi="fa-IR"/>
                              </w:rPr>
                            </w:pPr>
                            <w:r>
                              <w:rPr>
                                <w:rFonts w:cs="B Mitra" w:hint="cs"/>
                                <w:sz w:val="24"/>
                                <w:szCs w:val="24"/>
                                <w:rtl/>
                                <w:lang w:bidi="fa-IR"/>
                              </w:rPr>
                              <w:t>پرسش از دیگران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63B98F" id="Text Box 54" o:spid="_x0000_s1065" type="#_x0000_t202" style="position:absolute;left:0;text-align:left;margin-left:290.25pt;margin-top:41.65pt;width:81.75pt;height:27.75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" filled="f" stroked="f">
                <v:textbox>
                  <w:txbxContent>
                    <w:p w:rsidR="009C7B16" w:rsidRPr="00AF724E" w:rsidRDefault="009C7B16" w:rsidP="003F069E">
                      <w:pPr>
                        <w:bidi/>
                        <w:rPr>
                          <w:rFonts w:cs="B Mitra"/>
                          <w:sz w:val="24"/>
                          <w:szCs w:val="24"/>
                          <w:lang w:bidi="fa-IR"/>
                        </w:rPr>
                      </w:pPr>
                      <w:r>
                        <w:rPr>
                          <w:rFonts w:cs="B Mitra" w:hint="cs"/>
                          <w:sz w:val="24"/>
                          <w:szCs w:val="24"/>
                          <w:rtl/>
                          <w:lang w:bidi="fa-IR"/>
                        </w:rPr>
                        <w:t>پرسش از دیگران</w:t>
                      </w:r>
                    </w:p>
                  </w:txbxContent>
                </v:textbox>
              </v:shape>
            </w:pict>
          </mc:Fallback>
        </mc:AlternateContent>
      </w:r>
      <w:r w:rsidR="0089144F" w:rsidRPr="003F069E">
        <w:rPr>
          <w:rFonts w:cs="B Mitra"/>
          <w:noProof/>
          <w:sz w:val="26"/>
          <w:szCs w:val="26"/>
          <w:rtl/>
        </w:rPr>
        <mc:AlternateContent>
          <mc:Choice Requires="wps">
            <w:drawing>
              <wp:anchor distT="45720" distB="45720" distL="114300" distR="114300" simplePos="0" relativeHeight="251737088" behindDoc="0" locked="0" layoutInCell="1" allowOverlap="1" wp14:anchorId="1FFCC312" wp14:editId="3ED46002">
                <wp:simplePos x="0" y="0"/>
                <wp:positionH relativeFrom="column">
                  <wp:posOffset>2705100</wp:posOffset>
                </wp:positionH>
                <wp:positionV relativeFrom="paragraph">
                  <wp:posOffset>528955</wp:posOffset>
                </wp:positionV>
                <wp:extent cx="1038225" cy="352425"/>
                <wp:effectExtent l="0" t="0" r="0" b="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52425"/>
                        </a:xfrm>
                        <a:prstGeom prst="rect">
                          <a:avLst/>
                        </a:prstGeom>
                        <a:noFill/>
                        <a:ln w="9525">
                          <a:noFill/>
                          <a:miter lim="800000"/>
                          <a:headEnd/>
                          <a:tailEnd/>
                        </a:ln>
                      </wps:spPr>
                      <wps:txbx>
                        <w:txbxContent>
                          <w:p w:rsidR="009C7B16" w:rsidRPr="00AF724E" w:rsidRDefault="009C7B16" w:rsidP="003F069E">
                            <w:pPr>
                              <w:bidi/>
                              <w:rPr>
                                <w:rFonts w:cs="B Mitra"/>
                                <w:sz w:val="24"/>
                                <w:szCs w:val="24"/>
                                <w:lang w:bidi="fa-IR"/>
                              </w:rPr>
                            </w:pPr>
                            <w:r>
                              <w:rPr>
                                <w:rFonts w:cs="B Mitra" w:hint="cs"/>
                                <w:sz w:val="24"/>
                                <w:szCs w:val="24"/>
                                <w:rtl/>
                                <w:lang w:bidi="fa-IR"/>
                              </w:rPr>
                              <w:t>نمایش یک حرف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FCC312" id="Text Box 55" o:spid="_x0000_s1066" type="#_x0000_t202" style="position:absolute;left:0;text-align:left;margin-left:213pt;margin-top:41.65pt;width:81.75pt;height:27.75pt;z-index:251737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" filled="f" stroked="f">
                <v:textbox>
                  <w:txbxContent>
                    <w:p w:rsidR="009C7B16" w:rsidRPr="00AF724E" w:rsidRDefault="009C7B16" w:rsidP="003F069E">
                      <w:pPr>
                        <w:bidi/>
                        <w:rPr>
                          <w:rFonts w:cs="B Mitra"/>
                          <w:sz w:val="24"/>
                          <w:szCs w:val="24"/>
                          <w:lang w:bidi="fa-IR"/>
                        </w:rPr>
                      </w:pPr>
                      <w:r>
                        <w:rPr>
                          <w:rFonts w:cs="B Mitra" w:hint="cs"/>
                          <w:sz w:val="24"/>
                          <w:szCs w:val="24"/>
                          <w:rtl/>
                          <w:lang w:bidi="fa-IR"/>
                        </w:rPr>
                        <w:t>نمایش یک حرف</w:t>
                      </w:r>
                    </w:p>
                  </w:txbxContent>
                </v:textbox>
              </v:shape>
            </w:pict>
          </mc:Fallback>
        </mc:AlternateContent>
      </w:r>
      <w:r w:rsidR="0089144F" w:rsidRPr="003F069E">
        <w:rPr>
          <w:rFonts w:cs="B Mitra"/>
          <w:noProof/>
          <w:sz w:val="26"/>
          <w:szCs w:val="26"/>
          <w:rtl/>
        </w:rPr>
        <mc:AlternateContent>
          <mc:Choice Requires="wps">
            <w:drawing>
              <wp:anchor distT="45720" distB="45720" distL="114300" distR="114300" simplePos="0" relativeHeight="251738112" behindDoc="0" locked="0" layoutInCell="1" allowOverlap="1" wp14:anchorId="1FF393F5" wp14:editId="5E7FDB5E">
                <wp:simplePos x="0" y="0"/>
                <wp:positionH relativeFrom="column">
                  <wp:posOffset>1800225</wp:posOffset>
                </wp:positionH>
                <wp:positionV relativeFrom="paragraph">
                  <wp:posOffset>538480</wp:posOffset>
                </wp:positionV>
                <wp:extent cx="1038225" cy="352425"/>
                <wp:effectExtent l="0" t="0" r="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52425"/>
                        </a:xfrm>
                        <a:prstGeom prst="rect">
                          <a:avLst/>
                        </a:prstGeom>
                        <a:noFill/>
                        <a:ln w="9525">
                          <a:noFill/>
                          <a:miter lim="800000"/>
                          <a:headEnd/>
                          <a:tailEnd/>
                        </a:ln>
                      </wps:spPr>
                      <wps:txbx>
                        <w:txbxContent>
                          <w:p w:rsidR="009C7B16" w:rsidRPr="00AF724E" w:rsidRDefault="009C7B16" w:rsidP="003F069E">
                            <w:pPr>
                              <w:bidi/>
                              <w:rPr>
                                <w:rFonts w:cs="B Mitra"/>
                                <w:sz w:val="24"/>
                                <w:szCs w:val="24"/>
                                <w:lang w:bidi="fa-IR"/>
                              </w:rPr>
                            </w:pPr>
                            <w:r>
                              <w:rPr>
                                <w:rFonts w:cs="B Mitra" w:hint="cs"/>
                                <w:sz w:val="24"/>
                                <w:szCs w:val="24"/>
                                <w:rtl/>
                                <w:lang w:bidi="fa-IR"/>
                              </w:rPr>
                              <w:t>حذف چند حرف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F393F5" id="Text Box 56" o:spid="_x0000_s1067" type="#_x0000_t202" style="position:absolute;left:0;text-align:left;margin-left:141.75pt;margin-top:42.4pt;width:81.75pt;height:27.75pt;z-index:251738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" filled="f" stroked="f">
                <v:textbox>
                  <w:txbxContent>
                    <w:p w:rsidR="009C7B16" w:rsidRPr="00AF724E" w:rsidRDefault="009C7B16" w:rsidP="003F069E">
                      <w:pPr>
                        <w:bidi/>
                        <w:rPr>
                          <w:rFonts w:cs="B Mitra"/>
                          <w:sz w:val="24"/>
                          <w:szCs w:val="24"/>
                          <w:lang w:bidi="fa-IR"/>
                        </w:rPr>
                      </w:pPr>
                      <w:r>
                        <w:rPr>
                          <w:rFonts w:cs="B Mitra" w:hint="cs"/>
                          <w:sz w:val="24"/>
                          <w:szCs w:val="24"/>
                          <w:rtl/>
                          <w:lang w:bidi="fa-IR"/>
                        </w:rPr>
                        <w:t>حذف چند حرف</w:t>
                      </w:r>
                    </w:p>
                  </w:txbxContent>
                </v:textbox>
              </v:shape>
            </w:pict>
          </mc:Fallback>
        </mc:AlternateContent>
      </w:r>
      <w:r w:rsidR="0089144F" w:rsidRPr="003F069E">
        <w:rPr>
          <w:rFonts w:cs="B Mitra"/>
          <w:noProof/>
          <w:sz w:val="26"/>
          <w:szCs w:val="26"/>
          <w:rtl/>
        </w:rPr>
        <mc:AlternateContent>
          <mc:Choice Requires="wps">
            <w:drawing>
              <wp:anchor distT="45720" distB="45720" distL="114300" distR="114300" simplePos="0" relativeHeight="251739136" behindDoc="0" locked="0" layoutInCell="1" allowOverlap="1" wp14:anchorId="73EB6F03" wp14:editId="2A0EC5C5">
                <wp:simplePos x="0" y="0"/>
                <wp:positionH relativeFrom="column">
                  <wp:posOffset>923925</wp:posOffset>
                </wp:positionH>
                <wp:positionV relativeFrom="paragraph">
                  <wp:posOffset>528955</wp:posOffset>
                </wp:positionV>
                <wp:extent cx="1038225" cy="352425"/>
                <wp:effectExtent l="0" t="0" r="0" b="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52425"/>
                        </a:xfrm>
                        <a:prstGeom prst="rect">
                          <a:avLst/>
                        </a:prstGeom>
                        <a:noFill/>
                        <a:ln w="9525">
                          <a:noFill/>
                          <a:miter lim="800000"/>
                          <a:headEnd/>
                          <a:tailEnd/>
                        </a:ln>
                      </wps:spPr>
                      <wps:txbx>
                        <w:txbxContent>
                          <w:p w:rsidR="009C7B16" w:rsidRPr="00AF724E" w:rsidRDefault="009C7B16" w:rsidP="003F069E">
                            <w:pPr>
                              <w:bidi/>
                              <w:rPr>
                                <w:rFonts w:cs="B Mitra"/>
                                <w:sz w:val="24"/>
                                <w:szCs w:val="24"/>
                                <w:lang w:bidi="fa-IR"/>
                              </w:rPr>
                            </w:pPr>
                            <w:r>
                              <w:rPr>
                                <w:rFonts w:cs="B Mitra" w:hint="cs"/>
                                <w:sz w:val="24"/>
                                <w:szCs w:val="24"/>
                                <w:rtl/>
                                <w:lang w:bidi="fa-IR"/>
                              </w:rPr>
                              <w:t>پاسخ کامل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EB6F03" id="Text Box 57" o:spid="_x0000_s1068" type="#_x0000_t202" style="position:absolute;left:0;text-align:left;margin-left:72.75pt;margin-top:41.65pt;width:81.75pt;height:27.75pt;z-index:251739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" filled="f" stroked="f">
                <v:textbox>
                  <w:txbxContent>
                    <w:p w:rsidR="009C7B16" w:rsidRPr="00AF724E" w:rsidRDefault="009C7B16" w:rsidP="003F069E">
                      <w:pPr>
                        <w:bidi/>
                        <w:rPr>
                          <w:rFonts w:cs="B Mitra"/>
                          <w:sz w:val="24"/>
                          <w:szCs w:val="24"/>
                          <w:lang w:bidi="fa-IR"/>
                        </w:rPr>
                      </w:pPr>
                      <w:r>
                        <w:rPr>
                          <w:rFonts w:cs="B Mitra" w:hint="cs"/>
                          <w:sz w:val="24"/>
                          <w:szCs w:val="24"/>
                          <w:rtl/>
                          <w:lang w:bidi="fa-IR"/>
                        </w:rPr>
                        <w:t>پاسخ کامل</w:t>
                      </w:r>
                    </w:p>
                  </w:txbxContent>
                </v:textbox>
              </v:shape>
            </w:pict>
          </mc:Fallback>
        </mc:AlternateContent>
      </w:r>
    </w:p>
    <w:p w:rsidR="00F9296A" w:rsidRDefault="00F9296A" w:rsidP="000E56BA">
      <w:pPr>
        <w:bidi/>
        <w:jc w:val="both"/>
        <w:rPr>
          <w:rFonts w:cs="Times New Roman"/>
          <w:sz w:val="26"/>
          <w:szCs w:val="26"/>
          <w:rtl/>
          <w:lang w:bidi="fa-IR"/>
        </w:rPr>
      </w:pPr>
    </w:p>
    <w:p w:rsidR="000E56BA" w:rsidRDefault="00DD6040" w:rsidP="00F9296A">
      <w:pPr>
        <w:bidi/>
        <w:jc w:val="both"/>
        <w:rPr>
          <w:rFonts w:cs="Times New Roman"/>
          <w:sz w:val="26"/>
          <w:szCs w:val="26"/>
          <w:rtl/>
          <w:lang w:bidi="fa-IR"/>
        </w:rPr>
      </w:pPr>
      <w:r w:rsidRPr="003F069E">
        <w:rPr>
          <w:rFonts w:cs="B Mitra"/>
          <w:noProof/>
          <w:sz w:val="26"/>
          <w:szCs w:val="26"/>
          <w:rtl/>
        </w:rPr>
        <mc:AlternateContent>
          <mc:Choice Requires="wps">
            <w:drawing>
              <wp:anchor distT="45720" distB="45720" distL="114300" distR="114300" simplePos="0" relativeHeight="251740160" behindDoc="0" locked="0" layoutInCell="1" allowOverlap="1" wp14:anchorId="28DBB787" wp14:editId="101C81A6">
                <wp:simplePos x="0" y="0"/>
                <wp:positionH relativeFrom="margin">
                  <wp:align>center</wp:align>
                </wp:positionH>
                <wp:positionV relativeFrom="paragraph">
                  <wp:posOffset>200025</wp:posOffset>
                </wp:positionV>
                <wp:extent cx="3829050" cy="352425"/>
                <wp:effectExtent l="0" t="0" r="0" b="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352425"/>
                        </a:xfrm>
                        <a:prstGeom prst="rect">
                          <a:avLst/>
                        </a:prstGeom>
                        <a:noFill/>
                        <a:ln w="9525">
                          <a:noFill/>
                          <a:miter lim="800000"/>
                          <a:headEnd/>
                          <a:tailEnd/>
                        </a:ln>
                      </wps:spPr>
                      <wps:txbx>
                        <w:txbxContent>
                          <w:p w:rsidR="009C7B16" w:rsidRPr="002C64E1" w:rsidRDefault="009C7B16" w:rsidP="003F069E">
                            <w:pPr>
                              <w:bidi/>
                              <w:jc w:val="center"/>
                              <w:rPr>
                                <w:rFonts w:cs="B Zar"/>
                                <w:b/>
                                <w:bCs/>
                                <w:sz w:val="18"/>
                                <w:szCs w:val="18"/>
                                <w:lang w:bidi="fa-IR"/>
                              </w:rPr>
                            </w:pPr>
                            <w:r w:rsidRPr="002C64E1">
                              <w:rPr>
                                <w:rFonts w:cs="B Zar" w:hint="cs"/>
                                <w:b/>
                                <w:bCs/>
                                <w:sz w:val="18"/>
                                <w:szCs w:val="18"/>
                                <w:rtl/>
                                <w:lang w:bidi="fa-IR"/>
                              </w:rPr>
                              <w:t xml:space="preserve">شکل6- مقایسه ضریب میزان استفاده به نسبت قیمت برای راهنماها بر حسب درصد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DBB787" id="Text Box 58" o:spid="_x0000_s1069" type="#_x0000_t202" style="position:absolute;left:0;text-align:left;margin-left:0;margin-top:15.75pt;width:301.5pt;height:27.75pt;z-index:25174016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" filled="f" stroked="f">
                <v:textbox>
                  <w:txbxContent>
                    <w:p w:rsidR="009C7B16" w:rsidRPr="002C64E1" w:rsidRDefault="009C7B16" w:rsidP="003F069E">
                      <w:pPr>
                        <w:bidi/>
                        <w:jc w:val="center"/>
                        <w:rPr>
                          <w:rFonts w:cs="B Zar"/>
                          <w:b/>
                          <w:bCs/>
                          <w:sz w:val="18"/>
                          <w:szCs w:val="18"/>
                          <w:lang w:bidi="fa-IR"/>
                        </w:rPr>
                      </w:pPr>
                      <w:r w:rsidRPr="002C64E1">
                        <w:rPr>
                          <w:rFonts w:cs="B Zar" w:hint="cs"/>
                          <w:b/>
                          <w:bCs/>
                          <w:sz w:val="18"/>
                          <w:szCs w:val="18"/>
                          <w:rtl/>
                          <w:lang w:bidi="fa-IR"/>
                        </w:rPr>
                        <w:t xml:space="preserve">شکل6- مقایسه ضریب میزان استفاده به نسبت قیمت برای راهنماها بر حسب درصد </w:t>
                      </w:r>
                    </w:p>
                  </w:txbxContent>
                </v:textbox>
                <w10:wrap anchorx="margin"/>
              </v:shape>
            </w:pict>
          </mc:Fallback>
        </mc:AlternateContent>
      </w:r>
    </w:p>
    <w:p w:rsidR="006E2211" w:rsidRPr="006E2211" w:rsidRDefault="006E2211" w:rsidP="006E2211">
      <w:pPr>
        <w:bidi/>
        <w:spacing w:after="0" w:line="240" w:lineRule="auto"/>
        <w:rPr>
          <w:rFonts w:cs="B Mitra"/>
          <w:b/>
          <w:bCs/>
          <w:sz w:val="18"/>
          <w:szCs w:val="18"/>
          <w:lang w:bidi="fa-IR"/>
        </w:rPr>
      </w:pPr>
    </w:p>
    <w:p w:rsidR="006E2211" w:rsidRPr="006E2211" w:rsidRDefault="006E2211" w:rsidP="006E2211">
      <w:pPr>
        <w:bidi/>
        <w:spacing w:after="0" w:line="240" w:lineRule="auto"/>
        <w:rPr>
          <w:rFonts w:cs="B Mitra"/>
          <w:b/>
          <w:bCs/>
          <w:sz w:val="24"/>
          <w:szCs w:val="24"/>
          <w:lang w:bidi="fa-IR"/>
        </w:rPr>
      </w:pPr>
    </w:p>
    <w:p w:rsidR="0077076F" w:rsidRPr="00320BD2" w:rsidRDefault="007046DD" w:rsidP="006E2211">
      <w:pPr>
        <w:bidi/>
        <w:spacing w:after="0" w:line="240" w:lineRule="auto"/>
        <w:rPr>
          <w:rFonts w:cs="B Titr"/>
          <w:b/>
          <w:bCs/>
          <w:sz w:val="24"/>
          <w:szCs w:val="24"/>
          <w:rtl/>
          <w:lang w:bidi="fa-IR"/>
        </w:rPr>
      </w:pPr>
      <w:r w:rsidRPr="00320BD2">
        <w:rPr>
          <w:rFonts w:cs="B Titr" w:hint="cs"/>
          <w:b/>
          <w:bCs/>
          <w:sz w:val="24"/>
          <w:szCs w:val="24"/>
          <w:rtl/>
          <w:lang w:bidi="fa-IR"/>
        </w:rPr>
        <w:t>5</w:t>
      </w:r>
      <w:r w:rsidR="000E56BA" w:rsidRPr="00320BD2">
        <w:rPr>
          <w:rFonts w:cs="B Titr" w:hint="cs"/>
          <w:b/>
          <w:bCs/>
          <w:sz w:val="24"/>
          <w:szCs w:val="24"/>
          <w:rtl/>
          <w:lang w:bidi="fa-IR"/>
        </w:rPr>
        <w:t>-بحث و نتیجه</w:t>
      </w:r>
      <w:r w:rsidR="0077076F">
        <w:rPr>
          <w:rFonts w:cs="B Titr"/>
          <w:b/>
          <w:bCs/>
          <w:sz w:val="24"/>
          <w:szCs w:val="24"/>
          <w:rtl/>
          <w:lang w:bidi="fa-IR"/>
        </w:rPr>
        <w:softHyphen/>
      </w:r>
      <w:r w:rsidR="000E56BA" w:rsidRPr="00320BD2">
        <w:rPr>
          <w:rFonts w:cs="B Titr" w:hint="cs"/>
          <w:b/>
          <w:bCs/>
          <w:sz w:val="24"/>
          <w:szCs w:val="24"/>
          <w:rtl/>
          <w:lang w:bidi="fa-IR"/>
        </w:rPr>
        <w:t>گیری</w:t>
      </w:r>
    </w:p>
    <w:p w:rsidR="00AE471E" w:rsidRDefault="00DF18F2" w:rsidP="001C04CA">
      <w:pPr>
        <w:bidi/>
        <w:jc w:val="both"/>
        <w:rPr>
          <w:rFonts w:cs="Cambria"/>
          <w:sz w:val="26"/>
          <w:szCs w:val="26"/>
          <w:rtl/>
          <w:lang w:bidi="fa-IR"/>
        </w:rPr>
      </w:pPr>
      <w:r>
        <w:rPr>
          <w:rFonts w:cs="B Mitra" w:hint="cs"/>
          <w:sz w:val="26"/>
          <w:szCs w:val="26"/>
          <w:rtl/>
          <w:lang w:bidi="fa-IR"/>
        </w:rPr>
        <w:t>پژوهش حاضر با هدف بررسی تاثیر چند عنصر پرکاربرد در ساخت بازی</w:t>
      </w:r>
      <w:r w:rsidR="0077076F">
        <w:rPr>
          <w:rFonts w:cs="B Mitra"/>
          <w:sz w:val="26"/>
          <w:szCs w:val="26"/>
          <w:rtl/>
          <w:lang w:bidi="fa-IR"/>
        </w:rPr>
        <w:softHyphen/>
      </w:r>
      <w:r>
        <w:rPr>
          <w:rFonts w:cs="B Mitra" w:hint="cs"/>
          <w:sz w:val="26"/>
          <w:szCs w:val="26"/>
          <w:rtl/>
          <w:lang w:bidi="fa-IR"/>
        </w:rPr>
        <w:t>های دانستنی تصویری انجام شده است، در این بررسی از روش تحلیل رفتار کاربران ب</w:t>
      </w:r>
      <w:r w:rsidR="0077076F">
        <w:rPr>
          <w:rFonts w:cs="B Mitra" w:hint="cs"/>
          <w:sz w:val="26"/>
          <w:szCs w:val="26"/>
          <w:rtl/>
          <w:lang w:bidi="fa-IR"/>
        </w:rPr>
        <w:t xml:space="preserve">ه </w:t>
      </w:r>
      <w:r>
        <w:rPr>
          <w:rFonts w:cs="B Mitra" w:hint="cs"/>
          <w:sz w:val="26"/>
          <w:szCs w:val="26"/>
          <w:rtl/>
          <w:lang w:bidi="fa-IR"/>
        </w:rPr>
        <w:t>دور از محیط</w:t>
      </w:r>
      <w:r w:rsidR="0077076F">
        <w:rPr>
          <w:rFonts w:cs="B Mitra"/>
          <w:sz w:val="26"/>
          <w:szCs w:val="26"/>
          <w:rtl/>
          <w:lang w:bidi="fa-IR"/>
        </w:rPr>
        <w:softHyphen/>
      </w:r>
      <w:r>
        <w:rPr>
          <w:rFonts w:cs="B Mitra" w:hint="cs"/>
          <w:sz w:val="26"/>
          <w:szCs w:val="26"/>
          <w:rtl/>
          <w:lang w:bidi="fa-IR"/>
        </w:rPr>
        <w:t>های آزمایشگاهی و پرسش</w:t>
      </w:r>
      <w:r w:rsidR="0077076F">
        <w:rPr>
          <w:rFonts w:cs="B Mitra"/>
          <w:sz w:val="26"/>
          <w:szCs w:val="26"/>
          <w:rtl/>
          <w:lang w:bidi="fa-IR"/>
        </w:rPr>
        <w:softHyphen/>
      </w:r>
      <w:r>
        <w:rPr>
          <w:rFonts w:cs="B Mitra" w:hint="cs"/>
          <w:sz w:val="26"/>
          <w:szCs w:val="26"/>
          <w:rtl/>
          <w:lang w:bidi="fa-IR"/>
        </w:rPr>
        <w:t>نامه</w:t>
      </w:r>
      <w:r w:rsidR="0077076F">
        <w:rPr>
          <w:rFonts w:cs="B Mitra"/>
          <w:sz w:val="26"/>
          <w:szCs w:val="26"/>
          <w:rtl/>
          <w:lang w:bidi="fa-IR"/>
        </w:rPr>
        <w:softHyphen/>
      </w:r>
      <w:r>
        <w:rPr>
          <w:rFonts w:cs="B Mitra" w:hint="cs"/>
          <w:sz w:val="26"/>
          <w:szCs w:val="26"/>
          <w:rtl/>
          <w:lang w:bidi="fa-IR"/>
        </w:rPr>
        <w:t xml:space="preserve">ها انجام شده است تا تاثیر این عناصر بر اساس رفتار واقعی کاربران در </w:t>
      </w:r>
      <w:r w:rsidR="0077076F">
        <w:rPr>
          <w:rFonts w:cs="B Mitra" w:hint="cs"/>
          <w:sz w:val="26"/>
          <w:szCs w:val="26"/>
          <w:rtl/>
          <w:lang w:bidi="fa-IR"/>
        </w:rPr>
        <w:t>م</w:t>
      </w:r>
      <w:r>
        <w:rPr>
          <w:rFonts w:cs="B Mitra" w:hint="cs"/>
          <w:sz w:val="26"/>
          <w:szCs w:val="26"/>
          <w:rtl/>
          <w:lang w:bidi="fa-IR"/>
        </w:rPr>
        <w:t>واجه با موارد مشابه بررسی گردد.</w:t>
      </w:r>
    </w:p>
    <w:p w:rsidR="00AB0104" w:rsidRDefault="001C04CA" w:rsidP="001C04CA">
      <w:pPr>
        <w:bidi/>
        <w:jc w:val="both"/>
        <w:rPr>
          <w:rFonts w:cs="B Mitra"/>
          <w:sz w:val="26"/>
          <w:szCs w:val="26"/>
          <w:rtl/>
          <w:lang w:bidi="fa-IR"/>
        </w:rPr>
      </w:pPr>
      <w:r>
        <w:rPr>
          <w:rFonts w:cs="B Mitra" w:hint="cs"/>
          <w:sz w:val="26"/>
          <w:szCs w:val="26"/>
          <w:rtl/>
          <w:lang w:bidi="fa-IR"/>
        </w:rPr>
        <w:t>از تجزیه و تحلیل داده</w:t>
      </w:r>
      <w:r w:rsidR="0073711D">
        <w:rPr>
          <w:rFonts w:cs="B Mitra" w:hint="cs"/>
          <w:sz w:val="26"/>
          <w:szCs w:val="26"/>
          <w:lang w:bidi="fa-IR"/>
        </w:rPr>
        <w:t>‌</w:t>
      </w:r>
      <w:r>
        <w:rPr>
          <w:rFonts w:cs="B Mitra" w:hint="cs"/>
          <w:sz w:val="26"/>
          <w:szCs w:val="26"/>
          <w:rtl/>
          <w:lang w:bidi="fa-IR"/>
        </w:rPr>
        <w:t>ها مشخص شد که عوامل بازدارنده</w:t>
      </w:r>
      <w:r w:rsidR="0073711D">
        <w:rPr>
          <w:rFonts w:cs="B Mitra" w:hint="cs"/>
          <w:sz w:val="26"/>
          <w:szCs w:val="26"/>
          <w:lang w:bidi="fa-IR"/>
        </w:rPr>
        <w:t>‌</w:t>
      </w:r>
      <w:r>
        <w:rPr>
          <w:rFonts w:cs="B Mitra" w:hint="cs"/>
          <w:sz w:val="26"/>
          <w:szCs w:val="26"/>
          <w:rtl/>
          <w:lang w:bidi="fa-IR"/>
        </w:rPr>
        <w:t>ای نظیر محدود</w:t>
      </w:r>
      <w:r w:rsidR="0077076F">
        <w:rPr>
          <w:rFonts w:cs="B Mitra"/>
          <w:sz w:val="26"/>
          <w:szCs w:val="26"/>
          <w:rtl/>
          <w:lang w:bidi="fa-IR"/>
        </w:rPr>
        <w:softHyphen/>
      </w:r>
      <w:r>
        <w:rPr>
          <w:rFonts w:cs="B Mitra" w:hint="cs"/>
          <w:sz w:val="26"/>
          <w:szCs w:val="26"/>
          <w:rtl/>
          <w:lang w:bidi="fa-IR"/>
        </w:rPr>
        <w:t>کردن سطح انرژی کاربر به مدت زمان معینی، لزوما منجر به تنفر کاربر نمی</w:t>
      </w:r>
      <w:r w:rsidR="0073711D">
        <w:rPr>
          <w:rFonts w:cs="B Mitra" w:hint="cs"/>
          <w:sz w:val="26"/>
          <w:szCs w:val="26"/>
          <w:lang w:bidi="fa-IR"/>
        </w:rPr>
        <w:t>‌</w:t>
      </w:r>
      <w:r>
        <w:rPr>
          <w:rFonts w:cs="B Mitra" w:hint="cs"/>
          <w:sz w:val="26"/>
          <w:szCs w:val="26"/>
          <w:rtl/>
          <w:lang w:bidi="fa-IR"/>
        </w:rPr>
        <w:t>شود. می</w:t>
      </w:r>
      <w:r w:rsidR="0077076F">
        <w:rPr>
          <w:rFonts w:cs="B Mitra"/>
          <w:sz w:val="26"/>
          <w:szCs w:val="26"/>
          <w:rtl/>
          <w:lang w:bidi="fa-IR"/>
        </w:rPr>
        <w:softHyphen/>
      </w:r>
      <w:r>
        <w:rPr>
          <w:rFonts w:cs="B Mitra" w:hint="cs"/>
          <w:sz w:val="26"/>
          <w:szCs w:val="26"/>
          <w:rtl/>
          <w:lang w:bidi="fa-IR"/>
        </w:rPr>
        <w:t>توان در تحقیقی مشابه تاثیر این محدودیت</w:t>
      </w:r>
      <w:r w:rsidR="0073711D">
        <w:rPr>
          <w:rFonts w:cs="B Mitra" w:hint="cs"/>
          <w:sz w:val="26"/>
          <w:szCs w:val="26"/>
          <w:lang w:bidi="fa-IR"/>
        </w:rPr>
        <w:t>‌</w:t>
      </w:r>
      <w:r>
        <w:rPr>
          <w:rFonts w:cs="B Mitra" w:hint="cs"/>
          <w:sz w:val="26"/>
          <w:szCs w:val="26"/>
          <w:rtl/>
          <w:lang w:bidi="fa-IR"/>
        </w:rPr>
        <w:t xml:space="preserve">ها در افزایش خرید کاربران را بررسی کرد ولی </w:t>
      </w:r>
      <w:r w:rsidR="00AB0104">
        <w:rPr>
          <w:rFonts w:cs="B Mitra" w:hint="cs"/>
          <w:sz w:val="26"/>
          <w:szCs w:val="26"/>
          <w:rtl/>
          <w:lang w:bidi="fa-IR"/>
        </w:rPr>
        <w:t xml:space="preserve">در این تحقیق </w:t>
      </w:r>
      <w:r w:rsidR="00AB0104">
        <w:rPr>
          <w:rFonts w:cs="B Mitra" w:hint="cs"/>
          <w:sz w:val="26"/>
          <w:szCs w:val="26"/>
          <w:rtl/>
          <w:lang w:bidi="fa-IR"/>
        </w:rPr>
        <w:lastRenderedPageBreak/>
        <w:t xml:space="preserve">مشخص شد که حتی اگر این عناصر تاثیری در افزایش خرید نداشته باشند، </w:t>
      </w:r>
      <w:r w:rsidR="00750193">
        <w:rPr>
          <w:rFonts w:cs="B Mitra" w:hint="cs"/>
          <w:sz w:val="26"/>
          <w:szCs w:val="26"/>
          <w:rtl/>
          <w:lang w:bidi="fa-IR"/>
        </w:rPr>
        <w:t xml:space="preserve">در بیشتر موارد </w:t>
      </w:r>
      <w:r w:rsidR="00AB0104">
        <w:rPr>
          <w:rFonts w:cs="B Mitra" w:hint="cs"/>
          <w:sz w:val="26"/>
          <w:szCs w:val="26"/>
          <w:rtl/>
          <w:lang w:bidi="fa-IR"/>
        </w:rPr>
        <w:t>منجر به ترک بازی توسط کاربر هم نمی</w:t>
      </w:r>
      <w:r w:rsidR="0077076F">
        <w:rPr>
          <w:rFonts w:cs="B Mitra"/>
          <w:sz w:val="26"/>
          <w:szCs w:val="26"/>
          <w:rtl/>
          <w:lang w:bidi="fa-IR"/>
        </w:rPr>
        <w:softHyphen/>
      </w:r>
      <w:r w:rsidR="00AB0104">
        <w:rPr>
          <w:rFonts w:cs="B Mitra" w:hint="cs"/>
          <w:sz w:val="26"/>
          <w:szCs w:val="26"/>
          <w:rtl/>
          <w:lang w:bidi="fa-IR"/>
        </w:rPr>
        <w:t>شوند.</w:t>
      </w:r>
    </w:p>
    <w:p w:rsidR="001C04CA" w:rsidRDefault="00750193" w:rsidP="00AB0104">
      <w:pPr>
        <w:bidi/>
        <w:jc w:val="both"/>
        <w:rPr>
          <w:rFonts w:cs="B Mitra"/>
          <w:sz w:val="26"/>
          <w:szCs w:val="26"/>
          <w:rtl/>
          <w:lang w:bidi="fa-IR"/>
        </w:rPr>
      </w:pPr>
      <w:r>
        <w:rPr>
          <w:rFonts w:cs="B Mitra" w:hint="cs"/>
          <w:sz w:val="26"/>
          <w:szCs w:val="26"/>
          <w:rtl/>
          <w:lang w:bidi="fa-IR"/>
        </w:rPr>
        <w:t>نتایج بدست آمده از رفتار کاربران در خصوص خرید کردن نیز نشان می</w:t>
      </w:r>
      <w:r w:rsidR="0077076F">
        <w:rPr>
          <w:rFonts w:cs="B Mitra"/>
          <w:sz w:val="26"/>
          <w:szCs w:val="26"/>
          <w:rtl/>
          <w:lang w:bidi="fa-IR"/>
        </w:rPr>
        <w:softHyphen/>
      </w:r>
      <w:r>
        <w:rPr>
          <w:rFonts w:cs="B Mitra" w:hint="cs"/>
          <w:sz w:val="26"/>
          <w:szCs w:val="26"/>
          <w:rtl/>
          <w:lang w:bidi="fa-IR"/>
        </w:rPr>
        <w:t>دهد که به طور معمول کاربران نسبت به پرداخت هزینه در مقابل دیدن یک ویدیو حساسیت بیشتری دارند. کاربران هرچند توان مالی این خرید</w:t>
      </w:r>
      <w:r w:rsidR="0077076F">
        <w:rPr>
          <w:rFonts w:cs="B Mitra"/>
          <w:sz w:val="26"/>
          <w:szCs w:val="26"/>
          <w:rtl/>
          <w:lang w:bidi="fa-IR"/>
        </w:rPr>
        <w:softHyphen/>
      </w:r>
      <w:r>
        <w:rPr>
          <w:rFonts w:cs="B Mitra" w:hint="cs"/>
          <w:sz w:val="26"/>
          <w:szCs w:val="26"/>
          <w:rtl/>
          <w:lang w:bidi="fa-IR"/>
        </w:rPr>
        <w:t>ها را داشته باشند باز هم دیدن یک ویدیو و معطل</w:t>
      </w:r>
      <w:r w:rsidR="0077076F">
        <w:rPr>
          <w:rFonts w:cs="B Mitra"/>
          <w:sz w:val="26"/>
          <w:szCs w:val="26"/>
          <w:rtl/>
          <w:lang w:bidi="fa-IR"/>
        </w:rPr>
        <w:softHyphen/>
      </w:r>
      <w:r>
        <w:rPr>
          <w:rFonts w:cs="B Mitra" w:hint="cs"/>
          <w:sz w:val="26"/>
          <w:szCs w:val="26"/>
          <w:rtl/>
          <w:lang w:bidi="fa-IR"/>
        </w:rPr>
        <w:t>شدن یک دقیقه</w:t>
      </w:r>
      <w:r w:rsidR="0077076F">
        <w:rPr>
          <w:rFonts w:cs="B Mitra"/>
          <w:sz w:val="26"/>
          <w:szCs w:val="26"/>
          <w:rtl/>
          <w:lang w:bidi="fa-IR"/>
        </w:rPr>
        <w:softHyphen/>
      </w:r>
      <w:r>
        <w:rPr>
          <w:rFonts w:cs="B Mitra" w:hint="cs"/>
          <w:sz w:val="26"/>
          <w:szCs w:val="26"/>
          <w:rtl/>
          <w:lang w:bidi="fa-IR"/>
        </w:rPr>
        <w:t>ای برای رفع آنی محدودیت</w:t>
      </w:r>
      <w:r w:rsidR="0077076F">
        <w:rPr>
          <w:rFonts w:cs="B Mitra"/>
          <w:sz w:val="26"/>
          <w:szCs w:val="26"/>
          <w:rtl/>
          <w:lang w:bidi="fa-IR"/>
        </w:rPr>
        <w:softHyphen/>
      </w:r>
      <w:r>
        <w:rPr>
          <w:rFonts w:cs="B Mitra" w:hint="cs"/>
          <w:sz w:val="26"/>
          <w:szCs w:val="26"/>
          <w:rtl/>
          <w:lang w:bidi="fa-IR"/>
        </w:rPr>
        <w:t>ها را به خرید یک بسته سکه و توانمند</w:t>
      </w:r>
      <w:r w:rsidR="0077076F">
        <w:rPr>
          <w:rFonts w:cs="B Mitra"/>
          <w:sz w:val="26"/>
          <w:szCs w:val="26"/>
          <w:rtl/>
          <w:lang w:bidi="fa-IR"/>
        </w:rPr>
        <w:softHyphen/>
      </w:r>
      <w:r>
        <w:rPr>
          <w:rFonts w:cs="B Mitra" w:hint="cs"/>
          <w:sz w:val="26"/>
          <w:szCs w:val="26"/>
          <w:rtl/>
          <w:lang w:bidi="fa-IR"/>
        </w:rPr>
        <w:t>شدن بیشتر در طی کردن مسیر طولانی</w:t>
      </w:r>
      <w:r w:rsidR="0077076F">
        <w:rPr>
          <w:rFonts w:cs="B Mitra"/>
          <w:sz w:val="26"/>
          <w:szCs w:val="26"/>
          <w:rtl/>
          <w:lang w:bidi="fa-IR"/>
        </w:rPr>
        <w:softHyphen/>
      </w:r>
      <w:r>
        <w:rPr>
          <w:rFonts w:cs="B Mitra" w:hint="cs"/>
          <w:sz w:val="26"/>
          <w:szCs w:val="26"/>
          <w:rtl/>
          <w:lang w:bidi="fa-IR"/>
        </w:rPr>
        <w:t>تر را ترجیح می</w:t>
      </w:r>
      <w:r w:rsidR="0077076F">
        <w:rPr>
          <w:rFonts w:cs="B Mitra"/>
          <w:sz w:val="26"/>
          <w:szCs w:val="26"/>
          <w:rtl/>
          <w:lang w:bidi="fa-IR"/>
        </w:rPr>
        <w:softHyphen/>
      </w:r>
      <w:r>
        <w:rPr>
          <w:rFonts w:cs="B Mitra" w:hint="cs"/>
          <w:sz w:val="26"/>
          <w:szCs w:val="26"/>
          <w:rtl/>
          <w:lang w:bidi="fa-IR"/>
        </w:rPr>
        <w:t>دهند.</w:t>
      </w:r>
    </w:p>
    <w:p w:rsidR="004A4176" w:rsidRDefault="00177B93" w:rsidP="004A4176">
      <w:pPr>
        <w:bidi/>
        <w:jc w:val="both"/>
        <w:rPr>
          <w:rFonts w:cs="B Mitra"/>
          <w:sz w:val="26"/>
          <w:szCs w:val="26"/>
          <w:rtl/>
          <w:lang w:bidi="fa-IR"/>
        </w:rPr>
      </w:pPr>
      <w:r>
        <w:rPr>
          <w:rFonts w:cs="B Mitra" w:hint="cs"/>
          <w:sz w:val="26"/>
          <w:szCs w:val="26"/>
          <w:rtl/>
          <w:lang w:bidi="fa-IR"/>
        </w:rPr>
        <w:t>همین</w:t>
      </w:r>
      <w:r w:rsidR="0077076F">
        <w:rPr>
          <w:rFonts w:cs="B Mitra"/>
          <w:sz w:val="26"/>
          <w:szCs w:val="26"/>
          <w:rtl/>
          <w:lang w:bidi="fa-IR"/>
        </w:rPr>
        <w:softHyphen/>
      </w:r>
      <w:r>
        <w:rPr>
          <w:rFonts w:cs="B Mitra" w:hint="cs"/>
          <w:sz w:val="26"/>
          <w:szCs w:val="26"/>
          <w:rtl/>
          <w:lang w:bidi="fa-IR"/>
        </w:rPr>
        <w:t>طور بررسی پیشرفت کاربران بر اساس موضوع بازی نشان می</w:t>
      </w:r>
      <w:r w:rsidR="0077076F">
        <w:rPr>
          <w:rFonts w:cs="B Mitra"/>
          <w:sz w:val="26"/>
          <w:szCs w:val="26"/>
          <w:rtl/>
          <w:lang w:bidi="fa-IR"/>
        </w:rPr>
        <w:softHyphen/>
      </w:r>
      <w:r>
        <w:rPr>
          <w:rFonts w:cs="B Mitra" w:hint="cs"/>
          <w:sz w:val="26"/>
          <w:szCs w:val="26"/>
          <w:rtl/>
          <w:lang w:bidi="fa-IR"/>
        </w:rPr>
        <w:t>دهد که عنصر محتوا هم می</w:t>
      </w:r>
      <w:r w:rsidR="0077076F">
        <w:rPr>
          <w:rFonts w:cs="B Mitra"/>
          <w:sz w:val="26"/>
          <w:szCs w:val="26"/>
          <w:rtl/>
          <w:lang w:bidi="fa-IR"/>
        </w:rPr>
        <w:softHyphen/>
      </w:r>
      <w:r>
        <w:rPr>
          <w:rFonts w:cs="B Mitra" w:hint="cs"/>
          <w:sz w:val="26"/>
          <w:szCs w:val="26"/>
          <w:rtl/>
          <w:lang w:bidi="fa-IR"/>
        </w:rPr>
        <w:t>تواند برای کاربران ایجاد جذابیت کند. وجود اشتیاق برای یادگیری محتواهای بیشتر از مراحل بعدی در کاربر می</w:t>
      </w:r>
      <w:r w:rsidR="0077076F">
        <w:rPr>
          <w:rFonts w:cs="B Mitra"/>
          <w:sz w:val="26"/>
          <w:szCs w:val="26"/>
          <w:rtl/>
          <w:lang w:bidi="fa-IR"/>
        </w:rPr>
        <w:softHyphen/>
      </w:r>
      <w:r>
        <w:rPr>
          <w:rFonts w:cs="B Mitra" w:hint="cs"/>
          <w:sz w:val="26"/>
          <w:szCs w:val="26"/>
          <w:rtl/>
          <w:lang w:bidi="fa-IR"/>
        </w:rPr>
        <w:t>تواند ایجاد انگیزه بیشتری برای ادامه</w:t>
      </w:r>
      <w:r w:rsidR="0077076F">
        <w:rPr>
          <w:rFonts w:cs="B Mitra"/>
          <w:sz w:val="26"/>
          <w:szCs w:val="26"/>
          <w:rtl/>
          <w:lang w:bidi="fa-IR"/>
        </w:rPr>
        <w:softHyphen/>
      </w:r>
      <w:r>
        <w:rPr>
          <w:rFonts w:cs="B Mitra" w:hint="cs"/>
          <w:sz w:val="26"/>
          <w:szCs w:val="26"/>
          <w:rtl/>
          <w:lang w:bidi="fa-IR"/>
        </w:rPr>
        <w:t>دادن بازی کند.</w:t>
      </w:r>
    </w:p>
    <w:p w:rsidR="00177B93" w:rsidRDefault="00874BDF" w:rsidP="00177B93">
      <w:pPr>
        <w:bidi/>
        <w:jc w:val="both"/>
        <w:rPr>
          <w:rFonts w:cs="B Mitra"/>
          <w:sz w:val="26"/>
          <w:szCs w:val="26"/>
          <w:rtl/>
          <w:lang w:bidi="fa-IR"/>
        </w:rPr>
      </w:pPr>
      <w:r>
        <w:rPr>
          <w:rFonts w:cs="B Mitra" w:hint="cs"/>
          <w:sz w:val="26"/>
          <w:szCs w:val="26"/>
          <w:rtl/>
          <w:lang w:bidi="fa-IR"/>
        </w:rPr>
        <w:t>در نهایت موضوع علاقه</w:t>
      </w:r>
      <w:r w:rsidR="0077076F">
        <w:rPr>
          <w:rFonts w:cs="B Mitra"/>
          <w:sz w:val="26"/>
          <w:szCs w:val="26"/>
          <w:rtl/>
          <w:lang w:bidi="fa-IR"/>
        </w:rPr>
        <w:softHyphen/>
      </w:r>
      <w:r>
        <w:rPr>
          <w:rFonts w:cs="B Mitra" w:hint="cs"/>
          <w:sz w:val="26"/>
          <w:szCs w:val="26"/>
          <w:rtl/>
          <w:lang w:bidi="fa-IR"/>
        </w:rPr>
        <w:t>مندی کاربران به استفاده از راهنماها مورد بررسی قرار گرفت. راهنماهای قرار داده شده تقریبا به یک میزان استفاده شده بوده</w:t>
      </w:r>
      <w:r w:rsidR="0077076F">
        <w:rPr>
          <w:rFonts w:cs="B Mitra"/>
          <w:sz w:val="26"/>
          <w:szCs w:val="26"/>
          <w:rtl/>
          <w:lang w:bidi="fa-IR"/>
        </w:rPr>
        <w:softHyphen/>
      </w:r>
      <w:r>
        <w:rPr>
          <w:rFonts w:cs="B Mitra" w:hint="cs"/>
          <w:sz w:val="26"/>
          <w:szCs w:val="26"/>
          <w:rtl/>
          <w:lang w:bidi="fa-IR"/>
        </w:rPr>
        <w:t>اند. وقتی تاثیر ارزش</w:t>
      </w:r>
      <w:r w:rsidR="0077076F">
        <w:rPr>
          <w:rFonts w:cs="B Mitra"/>
          <w:sz w:val="26"/>
          <w:szCs w:val="26"/>
          <w:rtl/>
          <w:lang w:bidi="fa-IR"/>
        </w:rPr>
        <w:softHyphen/>
      </w:r>
      <w:r>
        <w:rPr>
          <w:rFonts w:cs="B Mitra" w:hint="cs"/>
          <w:sz w:val="26"/>
          <w:szCs w:val="26"/>
          <w:rtl/>
          <w:lang w:bidi="fa-IR"/>
        </w:rPr>
        <w:t>مندتر بودن راهنماها برای استفاده اعمال شد نتایج نشان داد که نمایش یک حرف و نمایش پاسخ از محبوب</w:t>
      </w:r>
      <w:r w:rsidR="0077076F">
        <w:rPr>
          <w:rFonts w:cs="B Mitra"/>
          <w:sz w:val="26"/>
          <w:szCs w:val="26"/>
          <w:rtl/>
          <w:lang w:bidi="fa-IR"/>
        </w:rPr>
        <w:softHyphen/>
      </w:r>
      <w:r>
        <w:rPr>
          <w:rFonts w:cs="B Mitra" w:hint="cs"/>
          <w:sz w:val="26"/>
          <w:szCs w:val="26"/>
          <w:rtl/>
          <w:lang w:bidi="fa-IR"/>
        </w:rPr>
        <w:t>ترین راهنماهایی هستند که کاربران با وجود سکه بیشتر برای</w:t>
      </w:r>
      <w:r w:rsidR="000310E5">
        <w:rPr>
          <w:rFonts w:cs="B Mitra" w:hint="cs"/>
          <w:sz w:val="26"/>
          <w:szCs w:val="26"/>
          <w:rtl/>
          <w:lang w:bidi="fa-IR"/>
        </w:rPr>
        <w:t xml:space="preserve"> استفاده</w:t>
      </w:r>
      <w:r>
        <w:rPr>
          <w:rFonts w:cs="B Mitra" w:hint="cs"/>
          <w:sz w:val="26"/>
          <w:szCs w:val="26"/>
          <w:rtl/>
          <w:lang w:bidi="fa-IR"/>
        </w:rPr>
        <w:t xml:space="preserve"> آنها</w:t>
      </w:r>
      <w:r w:rsidR="000310E5">
        <w:rPr>
          <w:rFonts w:cs="B Mitra" w:hint="cs"/>
          <w:sz w:val="26"/>
          <w:szCs w:val="26"/>
          <w:rtl/>
          <w:lang w:bidi="fa-IR"/>
        </w:rPr>
        <w:t>،</w:t>
      </w:r>
      <w:r>
        <w:rPr>
          <w:rFonts w:cs="B Mitra" w:hint="cs"/>
          <w:sz w:val="26"/>
          <w:szCs w:val="26"/>
          <w:rtl/>
          <w:lang w:bidi="fa-IR"/>
        </w:rPr>
        <w:t xml:space="preserve"> حاضر به پرداخت آن شده</w:t>
      </w:r>
      <w:r w:rsidR="0077076F">
        <w:rPr>
          <w:rFonts w:cs="B Mitra"/>
          <w:sz w:val="26"/>
          <w:szCs w:val="26"/>
          <w:rtl/>
          <w:lang w:bidi="fa-IR"/>
        </w:rPr>
        <w:softHyphen/>
      </w:r>
      <w:r>
        <w:rPr>
          <w:rFonts w:cs="B Mitra" w:hint="cs"/>
          <w:sz w:val="26"/>
          <w:szCs w:val="26"/>
          <w:rtl/>
          <w:lang w:bidi="fa-IR"/>
        </w:rPr>
        <w:t>اند تا آنها را به نسبت هزینه</w:t>
      </w:r>
      <w:r w:rsidR="0077076F">
        <w:rPr>
          <w:rFonts w:cs="B Mitra"/>
          <w:sz w:val="26"/>
          <w:szCs w:val="26"/>
          <w:rtl/>
          <w:lang w:bidi="fa-IR"/>
        </w:rPr>
        <w:softHyphen/>
      </w:r>
      <w:r>
        <w:rPr>
          <w:rFonts w:cs="B Mitra" w:hint="cs"/>
          <w:sz w:val="26"/>
          <w:szCs w:val="26"/>
          <w:rtl/>
          <w:lang w:bidi="fa-IR"/>
        </w:rPr>
        <w:t>ای که می</w:t>
      </w:r>
      <w:r w:rsidR="0077076F">
        <w:rPr>
          <w:rFonts w:cs="B Mitra"/>
          <w:sz w:val="26"/>
          <w:szCs w:val="26"/>
          <w:rtl/>
          <w:lang w:bidi="fa-IR"/>
        </w:rPr>
        <w:softHyphen/>
      </w:r>
      <w:r>
        <w:rPr>
          <w:rFonts w:cs="B Mitra" w:hint="cs"/>
          <w:sz w:val="26"/>
          <w:szCs w:val="26"/>
          <w:rtl/>
          <w:lang w:bidi="fa-IR"/>
        </w:rPr>
        <w:t>کنند بیشتر به جواب نزدیک کند.</w:t>
      </w:r>
    </w:p>
    <w:p w:rsidR="00874BDF" w:rsidRDefault="00156631" w:rsidP="0036660B">
      <w:pPr>
        <w:bidi/>
        <w:jc w:val="both"/>
        <w:rPr>
          <w:rFonts w:cs="B Mitra"/>
          <w:sz w:val="26"/>
          <w:szCs w:val="26"/>
          <w:rtl/>
          <w:lang w:bidi="fa-IR"/>
        </w:rPr>
      </w:pPr>
      <w:r>
        <w:rPr>
          <w:rFonts w:cs="B Mitra" w:hint="cs"/>
          <w:sz w:val="26"/>
          <w:szCs w:val="26"/>
          <w:rtl/>
          <w:lang w:bidi="fa-IR"/>
        </w:rPr>
        <w:t xml:space="preserve">شایان ذکر است که این تحقیق بر روی یک بازی </w:t>
      </w:r>
      <w:r w:rsidR="00421554">
        <w:rPr>
          <w:rFonts w:cs="B Mitra" w:hint="cs"/>
          <w:sz w:val="26"/>
          <w:szCs w:val="26"/>
          <w:rtl/>
          <w:lang w:bidi="fa-IR"/>
        </w:rPr>
        <w:t xml:space="preserve">موفق صورت نگرفته است </w:t>
      </w:r>
      <w:del w:id="58" w:author="user" w:date="2018-01-04T01:06:00Z">
        <w:r w:rsidR="00421554" w:rsidDel="0036660B">
          <w:rPr>
            <w:rFonts w:cs="B Mitra" w:hint="cs"/>
            <w:sz w:val="26"/>
            <w:szCs w:val="26"/>
            <w:rtl/>
            <w:lang w:bidi="fa-IR"/>
          </w:rPr>
          <w:delText xml:space="preserve">فلذا </w:delText>
        </w:r>
      </w:del>
      <w:ins w:id="59" w:author="user" w:date="2018-01-04T01:06:00Z">
        <w:r w:rsidR="0036660B">
          <w:rPr>
            <w:rFonts w:cs="B Mitra" w:hint="cs"/>
            <w:sz w:val="26"/>
            <w:szCs w:val="26"/>
            <w:rtl/>
            <w:lang w:bidi="fa-IR"/>
          </w:rPr>
          <w:t xml:space="preserve">و بنابراین </w:t>
        </w:r>
      </w:ins>
      <w:r w:rsidR="00421554">
        <w:rPr>
          <w:rFonts w:cs="B Mitra" w:hint="cs"/>
          <w:sz w:val="26"/>
          <w:szCs w:val="26"/>
          <w:rtl/>
          <w:lang w:bidi="fa-IR"/>
        </w:rPr>
        <w:t>نتایج حاصل از آن روال یک برنامه موفق را نشان نمی</w:t>
      </w:r>
      <w:r w:rsidR="0077076F">
        <w:rPr>
          <w:rFonts w:cs="B Mitra"/>
          <w:sz w:val="26"/>
          <w:szCs w:val="26"/>
          <w:rtl/>
          <w:lang w:bidi="fa-IR"/>
        </w:rPr>
        <w:softHyphen/>
      </w:r>
      <w:r w:rsidR="00421554">
        <w:rPr>
          <w:rFonts w:cs="B Mitra" w:hint="cs"/>
          <w:sz w:val="26"/>
          <w:szCs w:val="26"/>
          <w:rtl/>
          <w:lang w:bidi="fa-IR"/>
        </w:rPr>
        <w:t xml:space="preserve">دهد. عواملی چون حجم برنامه، زمان انتشار، </w:t>
      </w:r>
      <w:ins w:id="60" w:author="user" w:date="2018-01-04T01:06:00Z">
        <w:r w:rsidR="0036660B">
          <w:rPr>
            <w:rFonts w:cs="B Mitra" w:hint="cs"/>
            <w:sz w:val="26"/>
            <w:szCs w:val="26"/>
            <w:rtl/>
            <w:lang w:bidi="fa-IR"/>
          </w:rPr>
          <w:t xml:space="preserve">و </w:t>
        </w:r>
      </w:ins>
      <w:r w:rsidR="00421554">
        <w:rPr>
          <w:rFonts w:cs="B Mitra" w:hint="cs"/>
          <w:sz w:val="26"/>
          <w:szCs w:val="26"/>
          <w:rtl/>
          <w:lang w:bidi="fa-IR"/>
        </w:rPr>
        <w:t xml:space="preserve">نوع مخاطبان </w:t>
      </w:r>
      <w:del w:id="61" w:author="user" w:date="2018-01-04T01:06:00Z">
        <w:r w:rsidR="00421554" w:rsidDel="0036660B">
          <w:rPr>
            <w:rFonts w:cs="B Mitra" w:hint="cs"/>
            <w:sz w:val="26"/>
            <w:szCs w:val="26"/>
            <w:rtl/>
            <w:lang w:bidi="fa-IR"/>
          </w:rPr>
          <w:delText xml:space="preserve">و ... </w:delText>
        </w:r>
      </w:del>
      <w:ins w:id="62" w:author="user" w:date="2018-01-04T01:06:00Z">
        <w:r w:rsidR="0036660B">
          <w:rPr>
            <w:rFonts w:cs="B Mitra" w:hint="cs"/>
            <w:sz w:val="26"/>
            <w:szCs w:val="26"/>
            <w:rtl/>
            <w:lang w:bidi="fa-IR"/>
          </w:rPr>
          <w:t xml:space="preserve"> </w:t>
        </w:r>
      </w:ins>
      <w:r w:rsidR="00421554">
        <w:rPr>
          <w:rFonts w:cs="B Mitra" w:hint="cs"/>
          <w:sz w:val="26"/>
          <w:szCs w:val="26"/>
          <w:rtl/>
          <w:lang w:bidi="fa-IR"/>
        </w:rPr>
        <w:t xml:space="preserve">همگی از مواردی هستند که </w:t>
      </w:r>
      <w:ins w:id="63" w:author="user" w:date="2018-01-04T01:06:00Z">
        <w:r w:rsidR="0036660B">
          <w:rPr>
            <w:rFonts w:cs="B Mitra" w:hint="cs"/>
            <w:sz w:val="26"/>
            <w:szCs w:val="26"/>
            <w:rtl/>
            <w:lang w:bidi="fa-IR"/>
          </w:rPr>
          <w:t>می</w:t>
        </w:r>
        <w:r w:rsidR="0036660B">
          <w:rPr>
            <w:rFonts w:cs="B Mitra" w:hint="cs"/>
            <w:sz w:val="26"/>
            <w:szCs w:val="26"/>
            <w:rtl/>
            <w:lang w:bidi="fa-IR"/>
          </w:rPr>
          <w:softHyphen/>
          <w:t xml:space="preserve">توانند </w:t>
        </w:r>
      </w:ins>
      <w:r w:rsidR="00421554">
        <w:rPr>
          <w:rFonts w:cs="B Mitra" w:hint="cs"/>
          <w:sz w:val="26"/>
          <w:szCs w:val="26"/>
          <w:rtl/>
          <w:lang w:bidi="fa-IR"/>
        </w:rPr>
        <w:t xml:space="preserve">بر این نتایج </w:t>
      </w:r>
      <w:del w:id="64" w:author="user" w:date="2018-01-04T01:06:00Z">
        <w:r w:rsidR="00421554" w:rsidDel="0036660B">
          <w:rPr>
            <w:rFonts w:cs="B Mitra" w:hint="cs"/>
            <w:sz w:val="26"/>
            <w:szCs w:val="26"/>
            <w:rtl/>
            <w:lang w:bidi="fa-IR"/>
          </w:rPr>
          <w:delText>می</w:delText>
        </w:r>
        <w:r w:rsidR="0077076F" w:rsidDel="0036660B">
          <w:rPr>
            <w:rFonts w:cs="B Mitra"/>
            <w:sz w:val="26"/>
            <w:szCs w:val="26"/>
            <w:rtl/>
            <w:lang w:bidi="fa-IR"/>
          </w:rPr>
          <w:softHyphen/>
        </w:r>
        <w:r w:rsidR="00421554" w:rsidDel="0036660B">
          <w:rPr>
            <w:rFonts w:cs="B Mitra" w:hint="cs"/>
            <w:sz w:val="26"/>
            <w:szCs w:val="26"/>
            <w:rtl/>
            <w:lang w:bidi="fa-IR"/>
          </w:rPr>
          <w:delText xml:space="preserve">توانند </w:delText>
        </w:r>
      </w:del>
      <w:r w:rsidR="00421554">
        <w:rPr>
          <w:rFonts w:cs="B Mitra" w:hint="cs"/>
          <w:sz w:val="26"/>
          <w:szCs w:val="26"/>
          <w:rtl/>
          <w:lang w:bidi="fa-IR"/>
        </w:rPr>
        <w:t>اثرگذار باشند. به طور کلی این نتایج</w:t>
      </w:r>
      <w:r w:rsidR="002F3943">
        <w:rPr>
          <w:rFonts w:cs="B Mitra" w:hint="cs"/>
          <w:sz w:val="26"/>
          <w:szCs w:val="26"/>
          <w:rtl/>
          <w:lang w:bidi="fa-IR"/>
        </w:rPr>
        <w:t>،</w:t>
      </w:r>
      <w:ins w:id="65" w:author="user" w:date="2018-01-04T01:07:00Z">
        <w:r w:rsidR="0036660B">
          <w:rPr>
            <w:rFonts w:cs="B Mitra" w:hint="cs"/>
            <w:sz w:val="26"/>
            <w:szCs w:val="26"/>
            <w:rtl/>
            <w:lang w:bidi="fa-IR"/>
          </w:rPr>
          <w:t xml:space="preserve"> در خصوص</w:t>
        </w:r>
      </w:ins>
      <w:r w:rsidR="00421554">
        <w:rPr>
          <w:rFonts w:cs="B Mitra" w:hint="cs"/>
          <w:sz w:val="26"/>
          <w:szCs w:val="26"/>
          <w:rtl/>
          <w:lang w:bidi="fa-IR"/>
        </w:rPr>
        <w:t xml:space="preserve"> </w:t>
      </w:r>
      <w:r w:rsidR="001377B3">
        <w:rPr>
          <w:rFonts w:cs="B Mitra" w:hint="cs"/>
          <w:sz w:val="26"/>
          <w:szCs w:val="26"/>
          <w:rtl/>
          <w:lang w:bidi="fa-IR"/>
        </w:rPr>
        <w:t>یک سناریو از</w:t>
      </w:r>
      <w:r w:rsidR="00421554">
        <w:rPr>
          <w:rFonts w:cs="B Mitra" w:hint="cs"/>
          <w:sz w:val="26"/>
          <w:szCs w:val="26"/>
          <w:rtl/>
          <w:lang w:bidi="fa-IR"/>
        </w:rPr>
        <w:t xml:space="preserve"> رفتار کاربران در مواجه با چنین بازی</w:t>
      </w:r>
      <w:r w:rsidR="0077076F">
        <w:rPr>
          <w:rFonts w:cs="B Mitra"/>
          <w:sz w:val="26"/>
          <w:szCs w:val="26"/>
          <w:rtl/>
          <w:lang w:bidi="fa-IR"/>
        </w:rPr>
        <w:softHyphen/>
      </w:r>
      <w:r w:rsidR="00421554">
        <w:rPr>
          <w:rFonts w:cs="B Mitra" w:hint="cs"/>
          <w:sz w:val="26"/>
          <w:szCs w:val="26"/>
          <w:rtl/>
          <w:lang w:bidi="fa-IR"/>
        </w:rPr>
        <w:t>هایی است و تا حدودی می</w:t>
      </w:r>
      <w:r w:rsidR="0077076F">
        <w:rPr>
          <w:rFonts w:cs="B Mitra"/>
          <w:sz w:val="26"/>
          <w:szCs w:val="26"/>
          <w:rtl/>
          <w:lang w:bidi="fa-IR"/>
        </w:rPr>
        <w:softHyphen/>
      </w:r>
      <w:r w:rsidR="00421554">
        <w:rPr>
          <w:rFonts w:cs="B Mitra" w:hint="cs"/>
          <w:sz w:val="26"/>
          <w:szCs w:val="26"/>
          <w:rtl/>
          <w:lang w:bidi="fa-IR"/>
        </w:rPr>
        <w:t>تواند یک رفتار کلی از کاربران را نمایان سازد.</w:t>
      </w:r>
    </w:p>
    <w:p w:rsidR="00421554" w:rsidRDefault="00421554" w:rsidP="00421554">
      <w:pPr>
        <w:bidi/>
        <w:jc w:val="both"/>
        <w:rPr>
          <w:rFonts w:cs="B Mitra"/>
          <w:sz w:val="26"/>
          <w:szCs w:val="26"/>
          <w:rtl/>
          <w:lang w:bidi="fa-IR"/>
        </w:rPr>
      </w:pPr>
      <w:r>
        <w:rPr>
          <w:rFonts w:cs="B Mitra" w:hint="cs"/>
          <w:sz w:val="26"/>
          <w:szCs w:val="26"/>
          <w:rtl/>
          <w:lang w:bidi="fa-IR"/>
        </w:rPr>
        <w:t>بر اساس نتایج این تحقیق پیشنهاد می</w:t>
      </w:r>
      <w:r w:rsidR="0077076F">
        <w:rPr>
          <w:rFonts w:cs="B Mitra"/>
          <w:sz w:val="26"/>
          <w:szCs w:val="26"/>
          <w:rtl/>
          <w:lang w:bidi="fa-IR"/>
        </w:rPr>
        <w:softHyphen/>
      </w:r>
      <w:r>
        <w:rPr>
          <w:rFonts w:cs="B Mitra" w:hint="cs"/>
          <w:sz w:val="26"/>
          <w:szCs w:val="26"/>
          <w:rtl/>
          <w:lang w:bidi="fa-IR"/>
        </w:rPr>
        <w:t>شود:</w:t>
      </w:r>
    </w:p>
    <w:p w:rsidR="00421554" w:rsidRDefault="00421554" w:rsidP="00421554">
      <w:pPr>
        <w:bidi/>
        <w:jc w:val="both"/>
        <w:rPr>
          <w:rFonts w:cs="B Mitra"/>
          <w:sz w:val="26"/>
          <w:szCs w:val="26"/>
          <w:rtl/>
          <w:lang w:bidi="fa-IR"/>
        </w:rPr>
      </w:pPr>
      <w:r>
        <w:rPr>
          <w:rFonts w:cs="B Mitra" w:hint="cs"/>
          <w:sz w:val="26"/>
          <w:szCs w:val="26"/>
          <w:rtl/>
          <w:lang w:bidi="fa-IR"/>
        </w:rPr>
        <w:t>1- توسعه</w:t>
      </w:r>
      <w:r w:rsidR="0077076F">
        <w:rPr>
          <w:rFonts w:cs="B Mitra"/>
          <w:sz w:val="26"/>
          <w:szCs w:val="26"/>
          <w:rtl/>
          <w:lang w:bidi="fa-IR"/>
        </w:rPr>
        <w:softHyphen/>
      </w:r>
      <w:r>
        <w:rPr>
          <w:rFonts w:cs="B Mitra" w:hint="cs"/>
          <w:sz w:val="26"/>
          <w:szCs w:val="26"/>
          <w:rtl/>
          <w:lang w:bidi="fa-IR"/>
        </w:rPr>
        <w:t>دهندگان به موضوع و نحوه بازی خود توجه داشته باشند چرا که یکی از تاثیرهای اصلی را در ایجاد جذابیت برای کاربران دارد.</w:t>
      </w:r>
    </w:p>
    <w:p w:rsidR="00C80262" w:rsidRDefault="00421554" w:rsidP="005860F4">
      <w:pPr>
        <w:bidi/>
        <w:jc w:val="both"/>
        <w:rPr>
          <w:rFonts w:cs="B Mitra"/>
          <w:sz w:val="26"/>
          <w:szCs w:val="26"/>
          <w:rtl/>
          <w:lang w:bidi="fa-IR"/>
        </w:rPr>
      </w:pPr>
      <w:r>
        <w:rPr>
          <w:rFonts w:cs="B Mitra" w:hint="cs"/>
          <w:sz w:val="26"/>
          <w:szCs w:val="26"/>
          <w:rtl/>
          <w:lang w:bidi="fa-IR"/>
        </w:rPr>
        <w:t>2- حتی در صورت داشتن یک بازی خوب، عوامل دیگری هستند که بر درآمدزایی آن تاثیر دارند. آسان گرفتن مسیر بازی و یا وجود راه</w:t>
      </w:r>
      <w:r w:rsidR="0077076F">
        <w:rPr>
          <w:rFonts w:cs="B Mitra"/>
          <w:sz w:val="26"/>
          <w:szCs w:val="26"/>
          <w:rtl/>
          <w:lang w:bidi="fa-IR"/>
        </w:rPr>
        <w:softHyphen/>
      </w:r>
      <w:r>
        <w:rPr>
          <w:rFonts w:cs="B Mitra" w:hint="cs"/>
          <w:sz w:val="26"/>
          <w:szCs w:val="26"/>
          <w:rtl/>
          <w:lang w:bidi="fa-IR"/>
        </w:rPr>
        <w:t>های جایگزین کم</w:t>
      </w:r>
      <w:r w:rsidR="0077076F">
        <w:rPr>
          <w:rFonts w:cs="B Mitra"/>
          <w:sz w:val="26"/>
          <w:szCs w:val="26"/>
          <w:rtl/>
          <w:lang w:bidi="fa-IR"/>
        </w:rPr>
        <w:softHyphen/>
      </w:r>
      <w:r>
        <w:rPr>
          <w:rFonts w:cs="B Mitra" w:hint="cs"/>
          <w:sz w:val="26"/>
          <w:szCs w:val="26"/>
          <w:rtl/>
          <w:lang w:bidi="fa-IR"/>
        </w:rPr>
        <w:t>هزینه</w:t>
      </w:r>
      <w:r w:rsidR="0077076F">
        <w:rPr>
          <w:rFonts w:cs="B Mitra"/>
          <w:sz w:val="26"/>
          <w:szCs w:val="26"/>
          <w:rtl/>
          <w:lang w:bidi="fa-IR"/>
        </w:rPr>
        <w:softHyphen/>
      </w:r>
      <w:r>
        <w:rPr>
          <w:rFonts w:cs="B Mitra" w:hint="cs"/>
          <w:sz w:val="26"/>
          <w:szCs w:val="26"/>
          <w:rtl/>
          <w:lang w:bidi="fa-IR"/>
        </w:rPr>
        <w:t>تر می</w:t>
      </w:r>
      <w:r w:rsidR="0077076F">
        <w:rPr>
          <w:rFonts w:cs="B Mitra"/>
          <w:sz w:val="26"/>
          <w:szCs w:val="26"/>
          <w:rtl/>
          <w:lang w:bidi="fa-IR"/>
        </w:rPr>
        <w:softHyphen/>
      </w:r>
      <w:r>
        <w:rPr>
          <w:rFonts w:cs="B Mitra" w:hint="cs"/>
          <w:sz w:val="26"/>
          <w:szCs w:val="26"/>
          <w:rtl/>
          <w:lang w:bidi="fa-IR"/>
        </w:rPr>
        <w:t>تواند کاربران را از انجام خرید</w:t>
      </w:r>
      <w:r w:rsidR="0077076F">
        <w:rPr>
          <w:rFonts w:cs="B Mitra"/>
          <w:sz w:val="26"/>
          <w:szCs w:val="26"/>
          <w:rtl/>
          <w:lang w:bidi="fa-IR"/>
        </w:rPr>
        <w:softHyphen/>
      </w:r>
      <w:r>
        <w:rPr>
          <w:rFonts w:cs="B Mitra" w:hint="cs"/>
          <w:sz w:val="26"/>
          <w:szCs w:val="26"/>
          <w:rtl/>
          <w:lang w:bidi="fa-IR"/>
        </w:rPr>
        <w:t>های پر</w:t>
      </w:r>
      <w:r w:rsidR="0077076F">
        <w:rPr>
          <w:rFonts w:cs="B Mitra"/>
          <w:sz w:val="26"/>
          <w:szCs w:val="26"/>
          <w:rtl/>
          <w:lang w:bidi="fa-IR"/>
        </w:rPr>
        <w:softHyphen/>
      </w:r>
      <w:r>
        <w:rPr>
          <w:rFonts w:cs="B Mitra" w:hint="cs"/>
          <w:sz w:val="26"/>
          <w:szCs w:val="26"/>
          <w:rtl/>
          <w:lang w:bidi="fa-IR"/>
        </w:rPr>
        <w:t xml:space="preserve">هزینه منصرف کند. </w:t>
      </w:r>
    </w:p>
    <w:p w:rsidR="0008107B" w:rsidRPr="00320BD2" w:rsidRDefault="0008107B" w:rsidP="0008107B">
      <w:pPr>
        <w:bidi/>
        <w:spacing w:line="240" w:lineRule="auto"/>
        <w:rPr>
          <w:rFonts w:cs="B Titr"/>
          <w:b/>
          <w:bCs/>
          <w:sz w:val="24"/>
          <w:szCs w:val="24"/>
          <w:lang w:bidi="fa-IR"/>
        </w:rPr>
      </w:pPr>
      <w:r w:rsidRPr="00320BD2">
        <w:rPr>
          <w:rFonts w:cs="B Titr" w:hint="cs"/>
          <w:b/>
          <w:bCs/>
          <w:sz w:val="24"/>
          <w:szCs w:val="24"/>
          <w:rtl/>
          <w:lang w:bidi="fa-IR"/>
        </w:rPr>
        <w:t>6-</w:t>
      </w:r>
      <w:del w:id="66" w:author="Farshad Agha" w:date="2018-01-04T12:56:00Z">
        <w:r w:rsidRPr="00320BD2" w:rsidDel="00DE588D">
          <w:rPr>
            <w:rFonts w:cs="B Titr" w:hint="cs"/>
            <w:b/>
            <w:bCs/>
            <w:sz w:val="24"/>
            <w:szCs w:val="24"/>
            <w:rtl/>
            <w:lang w:bidi="fa-IR"/>
          </w:rPr>
          <w:delText>منابع</w:delText>
        </w:r>
      </w:del>
      <w:ins w:id="67" w:author="Farshad Agha" w:date="2018-01-04T12:56:00Z">
        <w:r w:rsidR="00DE588D">
          <w:rPr>
            <w:rFonts w:cs="B Titr" w:hint="cs"/>
            <w:b/>
            <w:bCs/>
            <w:sz w:val="24"/>
            <w:szCs w:val="24"/>
            <w:rtl/>
            <w:lang w:bidi="fa-IR"/>
          </w:rPr>
          <w:t>مراجع</w:t>
        </w:r>
      </w:ins>
    </w:p>
    <w:p w:rsidR="008232CA" w:rsidRPr="00112D6A" w:rsidRDefault="00112D6A" w:rsidP="00AB7CDD">
      <w:pPr>
        <w:autoSpaceDE w:val="0"/>
        <w:autoSpaceDN w:val="0"/>
        <w:adjustRightInd w:val="0"/>
        <w:ind w:left="270" w:hanging="270"/>
        <w:jc w:val="both"/>
        <w:rPr>
          <w:rFonts w:asciiTheme="majorBidi" w:hAnsiTheme="majorBidi" w:cstheme="majorBidi"/>
          <w:i/>
          <w:iCs/>
          <w:sz w:val="20"/>
          <w:szCs w:val="20"/>
          <w:rtl/>
        </w:rPr>
      </w:pPr>
      <w:r>
        <w:rPr>
          <w:rFonts w:asciiTheme="majorBidi" w:hAnsiTheme="majorBidi" w:cstheme="majorBidi"/>
          <w:i/>
          <w:iCs/>
          <w:sz w:val="20"/>
          <w:szCs w:val="20"/>
        </w:rPr>
        <w:t xml:space="preserve">1.  </w:t>
      </w:r>
      <w:r w:rsidR="00B9344B" w:rsidRPr="00112D6A">
        <w:rPr>
          <w:rFonts w:asciiTheme="majorBidi" w:hAnsiTheme="majorBidi" w:cstheme="majorBidi"/>
          <w:i/>
          <w:iCs/>
          <w:sz w:val="20"/>
          <w:szCs w:val="20"/>
        </w:rPr>
        <w:t xml:space="preserve">Tian, Yuan, et al. What are the characteristics of high-rated apps? </w:t>
      </w:r>
      <w:del w:id="68" w:author="user" w:date="2018-01-04T01:07:00Z">
        <w:r w:rsidR="00B9344B" w:rsidRPr="00112D6A" w:rsidDel="0036660B">
          <w:rPr>
            <w:rFonts w:asciiTheme="majorBidi" w:hAnsiTheme="majorBidi" w:cstheme="majorBidi"/>
            <w:i/>
            <w:iCs/>
            <w:sz w:val="20"/>
            <w:szCs w:val="20"/>
          </w:rPr>
          <w:delText xml:space="preserve">a </w:delText>
        </w:r>
      </w:del>
      <w:ins w:id="69" w:author="user" w:date="2018-01-04T01:07:00Z">
        <w:r w:rsidR="0036660B">
          <w:rPr>
            <w:rFonts w:asciiTheme="majorBidi" w:hAnsiTheme="majorBidi" w:cstheme="majorBidi"/>
            <w:i/>
            <w:iCs/>
            <w:sz w:val="20"/>
            <w:szCs w:val="20"/>
          </w:rPr>
          <w:t>A</w:t>
        </w:r>
        <w:r w:rsidR="0036660B" w:rsidRPr="00112D6A">
          <w:rPr>
            <w:rFonts w:asciiTheme="majorBidi" w:hAnsiTheme="majorBidi" w:cstheme="majorBidi"/>
            <w:i/>
            <w:iCs/>
            <w:sz w:val="20"/>
            <w:szCs w:val="20"/>
          </w:rPr>
          <w:t xml:space="preserve"> </w:t>
        </w:r>
      </w:ins>
      <w:r w:rsidR="00B9344B" w:rsidRPr="00112D6A">
        <w:rPr>
          <w:rFonts w:asciiTheme="majorBidi" w:hAnsiTheme="majorBidi" w:cstheme="majorBidi"/>
          <w:i/>
          <w:iCs/>
          <w:sz w:val="20"/>
          <w:szCs w:val="20"/>
        </w:rPr>
        <w:t xml:space="preserve">case study on free android applications. </w:t>
      </w:r>
      <w:ins w:id="70" w:author="user" w:date="2018-01-04T01:14:00Z">
        <w:r w:rsidR="00AB7CDD" w:rsidRPr="00112D6A">
          <w:rPr>
            <w:rFonts w:asciiTheme="majorBidi" w:hAnsiTheme="majorBidi" w:cstheme="majorBidi"/>
            <w:i/>
            <w:iCs/>
            <w:sz w:val="20"/>
            <w:szCs w:val="20"/>
          </w:rPr>
          <w:t xml:space="preserve">IEEE International Conference on </w:t>
        </w:r>
      </w:ins>
      <w:r w:rsidR="00B9344B" w:rsidRPr="00112D6A">
        <w:rPr>
          <w:rFonts w:asciiTheme="majorBidi" w:hAnsiTheme="majorBidi" w:cstheme="majorBidi"/>
          <w:i/>
          <w:iCs/>
          <w:sz w:val="20"/>
          <w:szCs w:val="20"/>
        </w:rPr>
        <w:t>Software Maintenance and Evolution (ICSME), 2015</w:t>
      </w:r>
      <w:del w:id="71" w:author="user" w:date="2018-01-04T01:14:00Z">
        <w:r w:rsidR="00B9344B" w:rsidRPr="00112D6A" w:rsidDel="00AB7CDD">
          <w:rPr>
            <w:rFonts w:asciiTheme="majorBidi" w:hAnsiTheme="majorBidi" w:cstheme="majorBidi"/>
            <w:i/>
            <w:iCs/>
            <w:sz w:val="20"/>
            <w:szCs w:val="20"/>
          </w:rPr>
          <w:delText xml:space="preserve"> IEEE International Conference on</w:delText>
        </w:r>
      </w:del>
      <w:bookmarkStart w:id="72" w:name="_GoBack"/>
      <w:bookmarkEnd w:id="72"/>
      <w:del w:id="73" w:author="user" w:date="2018-01-04T01:15:00Z">
        <w:r w:rsidR="00B9344B" w:rsidRPr="00112D6A" w:rsidDel="00AB7CDD">
          <w:rPr>
            <w:rFonts w:asciiTheme="majorBidi" w:hAnsiTheme="majorBidi" w:cstheme="majorBidi"/>
            <w:i/>
            <w:iCs/>
            <w:sz w:val="20"/>
            <w:szCs w:val="20"/>
          </w:rPr>
          <w:delText xml:space="preserve"> IEEE, 2015</w:delText>
        </w:r>
      </w:del>
      <w:r w:rsidR="00B9344B" w:rsidRPr="00112D6A">
        <w:rPr>
          <w:rFonts w:asciiTheme="majorBidi" w:hAnsiTheme="majorBidi" w:cstheme="majorBidi"/>
          <w:i/>
          <w:iCs/>
          <w:sz w:val="20"/>
          <w:szCs w:val="20"/>
        </w:rPr>
        <w:t>.</w:t>
      </w:r>
      <w:r w:rsidR="00B9344B" w:rsidRPr="00112D6A" w:rsidDel="00B92CF8">
        <w:rPr>
          <w:rFonts w:asciiTheme="majorBidi" w:hAnsiTheme="majorBidi" w:cstheme="majorBidi"/>
          <w:i/>
          <w:iCs/>
          <w:sz w:val="20"/>
          <w:szCs w:val="20"/>
        </w:rPr>
        <w:t xml:space="preserve"> </w:t>
      </w:r>
    </w:p>
    <w:p w:rsidR="00B9344B" w:rsidRPr="006B5A9B" w:rsidRDefault="006B5A9B" w:rsidP="0036660B">
      <w:pPr>
        <w:bidi/>
        <w:ind w:left="270" w:hanging="270"/>
        <w:rPr>
          <w:rFonts w:cs="B Mitra"/>
          <w:sz w:val="26"/>
          <w:szCs w:val="26"/>
          <w:rtl/>
          <w:lang w:bidi="fa-IR"/>
        </w:rPr>
      </w:pPr>
      <w:r>
        <w:rPr>
          <w:rFonts w:cs="B Mitra" w:hint="cs"/>
          <w:sz w:val="26"/>
          <w:szCs w:val="26"/>
          <w:rtl/>
        </w:rPr>
        <w:t xml:space="preserve">2.  </w:t>
      </w:r>
      <w:r w:rsidR="00CA5C94" w:rsidRPr="006B5A9B">
        <w:rPr>
          <w:rFonts w:cs="B Mitra"/>
          <w:sz w:val="26"/>
          <w:szCs w:val="26"/>
          <w:rtl/>
        </w:rPr>
        <w:t>برات دستجردی</w:t>
      </w:r>
      <w:r w:rsidR="00D13214" w:rsidRPr="006B5A9B">
        <w:rPr>
          <w:rFonts w:cs="B Mitra" w:hint="cs"/>
          <w:sz w:val="26"/>
          <w:szCs w:val="26"/>
          <w:rtl/>
        </w:rPr>
        <w:t>،</w:t>
      </w:r>
      <w:r w:rsidR="00CA5C94" w:rsidRPr="006B5A9B">
        <w:rPr>
          <w:rFonts w:cs="B Mitra"/>
          <w:sz w:val="26"/>
          <w:szCs w:val="26"/>
          <w:rtl/>
        </w:rPr>
        <w:t xml:space="preserve"> نگین و برهانی</w:t>
      </w:r>
      <w:r w:rsidR="00D13214" w:rsidRPr="006B5A9B">
        <w:rPr>
          <w:rFonts w:cs="B Mitra" w:hint="cs"/>
          <w:sz w:val="26"/>
          <w:szCs w:val="26"/>
          <w:rtl/>
        </w:rPr>
        <w:t xml:space="preserve">، </w:t>
      </w:r>
      <w:r w:rsidR="00D13214" w:rsidRPr="006B5A9B">
        <w:rPr>
          <w:rFonts w:cs="B Mitra"/>
          <w:sz w:val="26"/>
          <w:szCs w:val="26"/>
          <w:rtl/>
        </w:rPr>
        <w:t>لیلا</w:t>
      </w:r>
      <w:del w:id="74" w:author="user" w:date="2018-01-04T01:08:00Z">
        <w:r w:rsidR="001D5400" w:rsidRPr="006B5A9B" w:rsidDel="0036660B">
          <w:rPr>
            <w:rFonts w:cs="B Mitra" w:hint="cs"/>
            <w:sz w:val="26"/>
            <w:szCs w:val="26"/>
            <w:rtl/>
          </w:rPr>
          <w:delText>؛</w:delText>
        </w:r>
        <w:r w:rsidR="00CA5C94" w:rsidRPr="006B5A9B" w:rsidDel="0036660B">
          <w:rPr>
            <w:rFonts w:cs="B Mitra"/>
            <w:sz w:val="26"/>
            <w:szCs w:val="26"/>
            <w:rtl/>
          </w:rPr>
          <w:delText xml:space="preserve"> </w:delText>
        </w:r>
      </w:del>
      <w:ins w:id="75" w:author="user" w:date="2018-01-04T01:08:00Z">
        <w:r w:rsidR="0036660B">
          <w:rPr>
            <w:rFonts w:cs="B Mitra" w:hint="cs"/>
            <w:sz w:val="26"/>
            <w:szCs w:val="26"/>
            <w:rtl/>
            <w:lang w:bidi="fa-IR"/>
          </w:rPr>
          <w:t>،</w:t>
        </w:r>
        <w:r w:rsidR="0036660B" w:rsidRPr="006B5A9B">
          <w:rPr>
            <w:rFonts w:cs="B Mitra"/>
            <w:sz w:val="26"/>
            <w:szCs w:val="26"/>
            <w:rtl/>
          </w:rPr>
          <w:t xml:space="preserve"> </w:t>
        </w:r>
      </w:ins>
      <w:r w:rsidR="00CA5C94" w:rsidRPr="006B5A9B">
        <w:rPr>
          <w:rFonts w:cs="B Mitra"/>
          <w:sz w:val="26"/>
          <w:szCs w:val="26"/>
          <w:rtl/>
        </w:rPr>
        <w:t xml:space="preserve">بررسی علل گرایش جوانان به استفاده از بازی رایانه ای کلش با استفاده از نظریه استفاده و رضایتمندی با رویکرد آسیب شناسانه به بازی کلش، </w:t>
      </w:r>
      <w:r w:rsidR="00CA5C94" w:rsidRPr="006B5A9B">
        <w:rPr>
          <w:rFonts w:cs="B Mitra"/>
          <w:i/>
          <w:iCs/>
          <w:sz w:val="26"/>
          <w:szCs w:val="26"/>
          <w:rtl/>
        </w:rPr>
        <w:t>دومین کنفرانس ملی بازی های رایانه ای؛ فرصت ها و چالش ها</w:t>
      </w:r>
      <w:r w:rsidR="00CA5C94" w:rsidRPr="006B5A9B">
        <w:rPr>
          <w:rFonts w:cs="B Mitra"/>
          <w:sz w:val="26"/>
          <w:szCs w:val="26"/>
          <w:rtl/>
        </w:rPr>
        <w:t xml:space="preserve">، اصفهان، </w:t>
      </w:r>
      <w:r w:rsidR="001D5400" w:rsidRPr="006B5A9B">
        <w:rPr>
          <w:rFonts w:cs="B Mitra"/>
          <w:sz w:val="26"/>
          <w:szCs w:val="26"/>
          <w:rtl/>
          <w:lang w:bidi="fa-IR"/>
        </w:rPr>
        <w:t>۱۳۹۵</w:t>
      </w:r>
    </w:p>
    <w:p w:rsidR="001D5400" w:rsidRPr="001D5400" w:rsidRDefault="006B5A9B" w:rsidP="00FE5FFA">
      <w:pPr>
        <w:bidi/>
        <w:ind w:left="270" w:hanging="270"/>
        <w:rPr>
          <w:rFonts w:cs="B Mitra"/>
          <w:sz w:val="24"/>
          <w:szCs w:val="24"/>
          <w:rtl/>
        </w:rPr>
      </w:pPr>
      <w:r>
        <w:rPr>
          <w:rFonts w:cs="B Mitra" w:hint="cs"/>
          <w:sz w:val="26"/>
          <w:szCs w:val="26"/>
          <w:rtl/>
        </w:rPr>
        <w:lastRenderedPageBreak/>
        <w:t xml:space="preserve">3.  </w:t>
      </w:r>
      <w:r w:rsidR="008B2B98" w:rsidRPr="006B5A9B">
        <w:rPr>
          <w:rFonts w:cs="B Mitra"/>
          <w:sz w:val="26"/>
          <w:szCs w:val="26"/>
          <w:rtl/>
        </w:rPr>
        <w:t>نصیری</w:t>
      </w:r>
      <w:r w:rsidR="00D13214" w:rsidRPr="006B5A9B">
        <w:rPr>
          <w:rFonts w:cs="B Mitra" w:hint="cs"/>
          <w:sz w:val="26"/>
          <w:szCs w:val="26"/>
          <w:rtl/>
        </w:rPr>
        <w:t>،</w:t>
      </w:r>
      <w:r w:rsidR="008B2B98" w:rsidRPr="006B5A9B">
        <w:rPr>
          <w:rFonts w:cs="B Mitra"/>
          <w:sz w:val="26"/>
          <w:szCs w:val="26"/>
          <w:rtl/>
        </w:rPr>
        <w:t xml:space="preserve"> حامد</w:t>
      </w:r>
      <w:r w:rsidR="00706D46" w:rsidRPr="006B5A9B">
        <w:rPr>
          <w:rFonts w:cs="B Mitra" w:hint="cs"/>
          <w:sz w:val="26"/>
          <w:szCs w:val="26"/>
          <w:rtl/>
        </w:rPr>
        <w:t>؛</w:t>
      </w:r>
      <w:r w:rsidR="008B2B98" w:rsidRPr="006B5A9B">
        <w:rPr>
          <w:rFonts w:cs="B Mitra"/>
          <w:sz w:val="26"/>
          <w:szCs w:val="26"/>
          <w:rtl/>
        </w:rPr>
        <w:t xml:space="preserve"> </w:t>
      </w:r>
      <w:r w:rsidR="00D13214" w:rsidRPr="006B5A9B">
        <w:rPr>
          <w:rFonts w:cs="B Mitra"/>
          <w:sz w:val="26"/>
          <w:szCs w:val="26"/>
          <w:rtl/>
        </w:rPr>
        <w:t>بخشی زاده برج</w:t>
      </w:r>
      <w:r w:rsidR="00D13214" w:rsidRPr="006B5A9B">
        <w:rPr>
          <w:rFonts w:cs="B Mitra" w:hint="cs"/>
          <w:sz w:val="26"/>
          <w:szCs w:val="26"/>
          <w:rtl/>
        </w:rPr>
        <w:t xml:space="preserve">، </w:t>
      </w:r>
      <w:r w:rsidR="008B2B98" w:rsidRPr="006B5A9B">
        <w:rPr>
          <w:rFonts w:cs="B Mitra"/>
          <w:sz w:val="26"/>
          <w:szCs w:val="26"/>
          <w:rtl/>
        </w:rPr>
        <w:t xml:space="preserve">کبری و </w:t>
      </w:r>
      <w:r w:rsidR="00D13214" w:rsidRPr="006B5A9B">
        <w:rPr>
          <w:rFonts w:cs="B Mitra"/>
          <w:sz w:val="26"/>
          <w:szCs w:val="26"/>
          <w:rtl/>
        </w:rPr>
        <w:t>ترکستانی</w:t>
      </w:r>
      <w:r w:rsidR="00D13214" w:rsidRPr="006B5A9B">
        <w:rPr>
          <w:rFonts w:cs="B Mitra" w:hint="cs"/>
          <w:sz w:val="26"/>
          <w:szCs w:val="26"/>
          <w:rtl/>
        </w:rPr>
        <w:t xml:space="preserve">، </w:t>
      </w:r>
      <w:r w:rsidR="008B2B98" w:rsidRPr="006B5A9B">
        <w:rPr>
          <w:rFonts w:cs="B Mitra"/>
          <w:sz w:val="26"/>
          <w:szCs w:val="26"/>
          <w:rtl/>
        </w:rPr>
        <w:t>محمدصالح</w:t>
      </w:r>
      <w:r w:rsidR="009157EF" w:rsidRPr="006B5A9B">
        <w:rPr>
          <w:rFonts w:cs="B Mitra" w:hint="cs"/>
          <w:sz w:val="26"/>
          <w:szCs w:val="26"/>
          <w:rtl/>
        </w:rPr>
        <w:t>؛</w:t>
      </w:r>
      <w:r w:rsidR="008B2B98" w:rsidRPr="006B5A9B">
        <w:rPr>
          <w:rFonts w:cs="B Mitra"/>
          <w:sz w:val="26"/>
          <w:szCs w:val="26"/>
          <w:rtl/>
        </w:rPr>
        <w:t xml:space="preserve"> موقعیت</w:t>
      </w:r>
      <w:ins w:id="76" w:author="user" w:date="2018-01-04T01:08:00Z">
        <w:r w:rsidR="0036660B">
          <w:rPr>
            <w:rFonts w:cs="B Mitra" w:hint="cs"/>
            <w:sz w:val="26"/>
            <w:szCs w:val="26"/>
            <w:rtl/>
          </w:rPr>
          <w:t xml:space="preserve"> </w:t>
        </w:r>
      </w:ins>
      <w:r w:rsidR="008B2B98" w:rsidRPr="006B5A9B">
        <w:rPr>
          <w:rFonts w:cs="B Mitra"/>
          <w:sz w:val="26"/>
          <w:szCs w:val="26"/>
          <w:rtl/>
        </w:rPr>
        <w:t xml:space="preserve">یابی صنعت بازیهای ویدیویی و تبیین عناصر بازاریابی در آن با تمرکز بر بازیهای موبایل، </w:t>
      </w:r>
      <w:r w:rsidR="008B2B98" w:rsidRPr="006B5A9B">
        <w:rPr>
          <w:rFonts w:cs="B Mitra"/>
          <w:i/>
          <w:iCs/>
          <w:sz w:val="26"/>
          <w:szCs w:val="26"/>
          <w:rtl/>
        </w:rPr>
        <w:t>دومین کنفرانس ملی بازی های رایانه ای؛ فرصت ها و چالش ها</w:t>
      </w:r>
      <w:r w:rsidR="008B2B98" w:rsidRPr="006B5A9B">
        <w:rPr>
          <w:rFonts w:cs="B Mitra"/>
          <w:sz w:val="26"/>
          <w:szCs w:val="26"/>
          <w:rtl/>
        </w:rPr>
        <w:t xml:space="preserve">، اصفهان، </w:t>
      </w:r>
      <w:r w:rsidR="001D5400" w:rsidRPr="006B5A9B">
        <w:rPr>
          <w:rFonts w:cs="B Mitra"/>
          <w:sz w:val="26"/>
          <w:szCs w:val="26"/>
          <w:rtl/>
          <w:lang w:bidi="fa-IR"/>
        </w:rPr>
        <w:t>۱۳۹۵</w:t>
      </w:r>
    </w:p>
    <w:p w:rsidR="002F090D" w:rsidRPr="006B5A9B" w:rsidRDefault="006B5A9B" w:rsidP="00AB7CDD">
      <w:pPr>
        <w:autoSpaceDE w:val="0"/>
        <w:autoSpaceDN w:val="0"/>
        <w:adjustRightInd w:val="0"/>
        <w:ind w:left="270" w:hanging="270"/>
        <w:jc w:val="both"/>
        <w:rPr>
          <w:rFonts w:asciiTheme="majorBidi" w:hAnsiTheme="majorBidi" w:cstheme="majorBidi"/>
          <w:i/>
          <w:iCs/>
          <w:sz w:val="20"/>
          <w:szCs w:val="20"/>
          <w:rtl/>
          <w:lang w:bidi="fa-IR"/>
        </w:rPr>
      </w:pPr>
      <w:r>
        <w:rPr>
          <w:rFonts w:asciiTheme="majorBidi" w:hAnsiTheme="majorBidi" w:cstheme="majorBidi"/>
          <w:i/>
          <w:iCs/>
          <w:sz w:val="20"/>
          <w:szCs w:val="20"/>
        </w:rPr>
        <w:t xml:space="preserve">4.  </w:t>
      </w:r>
      <w:r w:rsidR="00B6168B">
        <w:rPr>
          <w:rFonts w:asciiTheme="majorBidi" w:hAnsiTheme="majorBidi" w:cstheme="majorBidi"/>
          <w:i/>
          <w:iCs/>
          <w:sz w:val="20"/>
          <w:szCs w:val="20"/>
        </w:rPr>
        <w:t xml:space="preserve"> </w:t>
      </w:r>
      <w:r w:rsidR="002F090D" w:rsidRPr="006B5A9B">
        <w:rPr>
          <w:rFonts w:asciiTheme="majorBidi" w:hAnsiTheme="majorBidi" w:cstheme="majorBidi"/>
          <w:i/>
          <w:iCs/>
          <w:sz w:val="20"/>
          <w:szCs w:val="20"/>
        </w:rPr>
        <w:t>Hamari, Juho, et al. Why do players buy in-game content? An empirical study on concrete purchase motivations</w:t>
      </w:r>
      <w:r w:rsidR="0045285A" w:rsidRPr="006B5A9B">
        <w:rPr>
          <w:rFonts w:asciiTheme="majorBidi" w:hAnsiTheme="majorBidi" w:cstheme="majorBidi"/>
          <w:i/>
          <w:iCs/>
          <w:sz w:val="20"/>
          <w:szCs w:val="20"/>
        </w:rPr>
        <w:t>,</w:t>
      </w:r>
      <w:r w:rsidR="002F090D" w:rsidRPr="006B5A9B">
        <w:rPr>
          <w:rFonts w:asciiTheme="majorBidi" w:hAnsiTheme="majorBidi" w:cstheme="majorBidi"/>
          <w:i/>
          <w:iCs/>
          <w:sz w:val="20"/>
          <w:szCs w:val="20"/>
        </w:rPr>
        <w:t xml:space="preserve"> </w:t>
      </w:r>
      <w:del w:id="77" w:author="user" w:date="2018-01-04T01:15:00Z">
        <w:r w:rsidR="00706D46" w:rsidDel="00AB7CDD">
          <w:rPr>
            <w:rFonts w:asciiTheme="majorBidi" w:hAnsiTheme="majorBidi" w:cstheme="majorBidi"/>
            <w:i/>
            <w:iCs/>
            <w:sz w:val="20"/>
            <w:szCs w:val="20"/>
          </w:rPr>
          <w:delText>Vol</w:delText>
        </w:r>
        <w:r w:rsidR="00851D96" w:rsidDel="00AB7CDD">
          <w:rPr>
            <w:rFonts w:asciiTheme="majorBidi" w:hAnsiTheme="majorBidi" w:cstheme="majorBidi"/>
            <w:i/>
            <w:iCs/>
            <w:sz w:val="20"/>
            <w:szCs w:val="20"/>
          </w:rPr>
          <w:delText>.</w:delText>
        </w:r>
        <w:r w:rsidR="00706D46" w:rsidDel="00AB7CDD">
          <w:rPr>
            <w:rFonts w:asciiTheme="majorBidi" w:hAnsiTheme="majorBidi" w:cstheme="majorBidi"/>
            <w:i/>
            <w:iCs/>
            <w:sz w:val="20"/>
            <w:szCs w:val="20"/>
          </w:rPr>
          <w:delText xml:space="preserve"> 68, </w:delText>
        </w:r>
      </w:del>
      <w:r w:rsidR="002F090D" w:rsidRPr="006B5A9B">
        <w:rPr>
          <w:rFonts w:asciiTheme="majorBidi" w:hAnsiTheme="majorBidi" w:cstheme="majorBidi"/>
          <w:i/>
          <w:iCs/>
          <w:sz w:val="20"/>
          <w:szCs w:val="20"/>
        </w:rPr>
        <w:t>Computers in Human Behavior</w:t>
      </w:r>
      <w:r w:rsidR="00706D46">
        <w:rPr>
          <w:rFonts w:asciiTheme="majorBidi" w:hAnsiTheme="majorBidi" w:cstheme="majorBidi"/>
          <w:i/>
          <w:iCs/>
          <w:sz w:val="20"/>
          <w:szCs w:val="20"/>
        </w:rPr>
        <w:t>,</w:t>
      </w:r>
      <w:r w:rsidR="00D0219C">
        <w:rPr>
          <w:rFonts w:asciiTheme="majorBidi" w:hAnsiTheme="majorBidi" w:cstheme="majorBidi"/>
          <w:i/>
          <w:iCs/>
          <w:sz w:val="20"/>
          <w:szCs w:val="20"/>
        </w:rPr>
        <w:t xml:space="preserve"> </w:t>
      </w:r>
      <w:ins w:id="78" w:author="user" w:date="2018-01-04T01:15:00Z">
        <w:r w:rsidR="00AB7CDD">
          <w:rPr>
            <w:rFonts w:asciiTheme="majorBidi" w:hAnsiTheme="majorBidi" w:cstheme="majorBidi"/>
            <w:i/>
            <w:iCs/>
            <w:sz w:val="20"/>
            <w:szCs w:val="20"/>
          </w:rPr>
          <w:t xml:space="preserve">Vol. 68, </w:t>
        </w:r>
      </w:ins>
      <w:del w:id="79" w:author="user" w:date="2018-01-04T01:16:00Z">
        <w:r w:rsidR="00D0219C" w:rsidDel="00AB7CDD">
          <w:rPr>
            <w:rFonts w:asciiTheme="majorBidi" w:hAnsiTheme="majorBidi" w:cstheme="majorBidi"/>
            <w:i/>
            <w:iCs/>
            <w:sz w:val="20"/>
            <w:szCs w:val="20"/>
          </w:rPr>
          <w:delText>March,</w:delText>
        </w:r>
        <w:r w:rsidR="00706D46" w:rsidDel="00AB7CDD">
          <w:rPr>
            <w:rFonts w:asciiTheme="majorBidi" w:hAnsiTheme="majorBidi" w:cstheme="majorBidi"/>
            <w:i/>
            <w:iCs/>
            <w:sz w:val="20"/>
            <w:szCs w:val="20"/>
          </w:rPr>
          <w:delText xml:space="preserve"> </w:delText>
        </w:r>
      </w:del>
      <w:r w:rsidR="002F090D" w:rsidRPr="006B5A9B">
        <w:rPr>
          <w:rFonts w:asciiTheme="majorBidi" w:hAnsiTheme="majorBidi" w:cstheme="majorBidi"/>
          <w:i/>
          <w:iCs/>
          <w:sz w:val="20"/>
          <w:szCs w:val="20"/>
        </w:rPr>
        <w:t>2017</w:t>
      </w:r>
      <w:r w:rsidR="00706D46">
        <w:rPr>
          <w:rFonts w:asciiTheme="majorBidi" w:hAnsiTheme="majorBidi" w:cstheme="majorBidi"/>
          <w:i/>
          <w:iCs/>
          <w:sz w:val="20"/>
          <w:szCs w:val="20"/>
        </w:rPr>
        <w:t xml:space="preserve">, pp. </w:t>
      </w:r>
      <w:r w:rsidR="002F090D" w:rsidRPr="006B5A9B">
        <w:rPr>
          <w:rFonts w:asciiTheme="majorBidi" w:hAnsiTheme="majorBidi" w:cstheme="majorBidi"/>
          <w:i/>
          <w:iCs/>
          <w:sz w:val="20"/>
          <w:szCs w:val="20"/>
        </w:rPr>
        <w:t>538-546.</w:t>
      </w:r>
      <w:r w:rsidR="002F090D" w:rsidRPr="006B5A9B" w:rsidDel="0064115E">
        <w:rPr>
          <w:rFonts w:asciiTheme="majorBidi" w:hAnsiTheme="majorBidi" w:cstheme="majorBidi"/>
          <w:i/>
          <w:iCs/>
          <w:sz w:val="20"/>
          <w:szCs w:val="20"/>
        </w:rPr>
        <w:t xml:space="preserve"> </w:t>
      </w:r>
    </w:p>
    <w:p w:rsidR="006834BE" w:rsidRDefault="006834BE" w:rsidP="00CA5C94">
      <w:pPr>
        <w:pStyle w:val="ListParagraph"/>
        <w:bidi/>
        <w:ind w:left="360"/>
        <w:rPr>
          <w:rFonts w:cs="B Mitra"/>
          <w:sz w:val="26"/>
          <w:szCs w:val="26"/>
          <w:lang w:bidi="fa-IR"/>
        </w:rPr>
      </w:pPr>
    </w:p>
    <w:p w:rsidR="00CA5C94" w:rsidRPr="00CA5C94" w:rsidRDefault="00CA5C94" w:rsidP="00CA5C94">
      <w:pPr>
        <w:pStyle w:val="ListParagraph"/>
        <w:bidi/>
        <w:ind w:left="360"/>
        <w:rPr>
          <w:rFonts w:cs="B Mitra"/>
          <w:sz w:val="26"/>
          <w:szCs w:val="26"/>
          <w:lang w:bidi="fa-IR"/>
        </w:rPr>
      </w:pPr>
    </w:p>
    <w:sectPr w:rsidR="00CA5C94" w:rsidRPr="00CA5C94" w:rsidSect="003A3283">
      <w:headerReference w:type="default" r:id="rId13"/>
      <w:footnotePr>
        <w:numRestart w:val="eachPage"/>
      </w:footnotePr>
      <w:pgSz w:w="12240" w:h="15840"/>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1AA1" w:rsidRDefault="008A1AA1" w:rsidP="00F06421">
      <w:pPr>
        <w:spacing w:after="0" w:line="240" w:lineRule="auto"/>
      </w:pPr>
      <w:r>
        <w:separator/>
      </w:r>
    </w:p>
  </w:endnote>
  <w:endnote w:type="continuationSeparator" w:id="0">
    <w:p w:rsidR="008A1AA1" w:rsidRDefault="008A1AA1" w:rsidP="00F06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1AA1" w:rsidRDefault="008A1AA1" w:rsidP="00F06421">
      <w:pPr>
        <w:spacing w:after="0" w:line="240" w:lineRule="auto"/>
      </w:pPr>
      <w:r>
        <w:separator/>
      </w:r>
    </w:p>
  </w:footnote>
  <w:footnote w:type="continuationSeparator" w:id="0">
    <w:p w:rsidR="008A1AA1" w:rsidRDefault="008A1AA1" w:rsidP="00F06421">
      <w:pPr>
        <w:spacing w:after="0" w:line="240" w:lineRule="auto"/>
      </w:pPr>
      <w:r>
        <w:continuationSeparator/>
      </w:r>
    </w:p>
  </w:footnote>
  <w:footnote w:id="1">
    <w:p w:rsidR="009C7B16" w:rsidRDefault="009C7B16">
      <w:pPr>
        <w:pStyle w:val="FootnoteText"/>
      </w:pPr>
      <w:r>
        <w:rPr>
          <w:rStyle w:val="FootnoteReference"/>
        </w:rPr>
        <w:footnoteRef/>
      </w:r>
      <w:r>
        <w:t xml:space="preserve"> </w:t>
      </w:r>
      <w:r w:rsidRPr="0041428C">
        <w:rPr>
          <w:rFonts w:asciiTheme="majorBidi" w:hAnsiTheme="majorBidi" w:cstheme="majorBidi"/>
        </w:rPr>
        <w:t>https://www.appboy.com/blog/in-app-purchase-stats/</w:t>
      </w:r>
    </w:p>
  </w:footnote>
  <w:footnote w:id="2">
    <w:p w:rsidR="009C7B16" w:rsidDel="001C558F" w:rsidRDefault="009C7B16">
      <w:pPr>
        <w:pStyle w:val="FootnoteText"/>
        <w:rPr>
          <w:del w:id="3" w:author="user" w:date="2018-01-04T00:53:00Z"/>
        </w:rPr>
      </w:pPr>
      <w:del w:id="4" w:author="user" w:date="2018-01-04T00:53:00Z">
        <w:r w:rsidDel="001C558F">
          <w:rPr>
            <w:rStyle w:val="FootnoteReference"/>
          </w:rPr>
          <w:footnoteRef/>
        </w:r>
        <w:r w:rsidDel="001C558F">
          <w:delText xml:space="preserve"> </w:delText>
        </w:r>
        <w:r w:rsidRPr="0041428C" w:rsidDel="001C558F">
          <w:rPr>
            <w:rFonts w:asciiTheme="majorBidi" w:hAnsiTheme="majorBidi" w:cstheme="majorBidi"/>
          </w:rPr>
          <w:delText>https://www.zoomg.ir/2017/8/9/184824/market-analysis-cafe-bazaar</w:delText>
        </w:r>
      </w:del>
    </w:p>
  </w:footnote>
  <w:footnote w:id="3">
    <w:p w:rsidR="001C558F" w:rsidRDefault="001C558F">
      <w:pPr>
        <w:pStyle w:val="FootnoteText"/>
        <w:rPr>
          <w:ins w:id="6" w:author="user" w:date="2018-01-04T00:53:00Z"/>
        </w:rPr>
      </w:pPr>
      <w:ins w:id="7" w:author="user" w:date="2018-01-04T00:53:00Z">
        <w:r>
          <w:rPr>
            <w:rStyle w:val="FootnoteReference"/>
          </w:rPr>
          <w:footnoteRef/>
        </w:r>
        <w:r>
          <w:t xml:space="preserve"> </w:t>
        </w:r>
        <w:r w:rsidRPr="0041428C">
          <w:rPr>
            <w:rFonts w:asciiTheme="majorBidi" w:hAnsiTheme="majorBidi" w:cstheme="majorBidi"/>
          </w:rPr>
          <w:t>https://www.zoomg.ir/2017/8/9/184824/market-analysis-cafe-bazaar</w:t>
        </w:r>
      </w:ins>
    </w:p>
  </w:footnote>
  <w:footnote w:id="4">
    <w:p w:rsidR="009C7B16" w:rsidRPr="005A21D5" w:rsidRDefault="009C7B16">
      <w:pPr>
        <w:pStyle w:val="FootnoteText"/>
        <w:rPr>
          <w:rFonts w:asciiTheme="majorBidi" w:hAnsiTheme="majorBidi" w:cstheme="majorBidi"/>
          <w:lang w:bidi="fa-IR"/>
        </w:rPr>
      </w:pPr>
      <w:r w:rsidRPr="005A21D5">
        <w:rPr>
          <w:rStyle w:val="FootnoteReference"/>
          <w:rFonts w:asciiTheme="majorBidi" w:hAnsiTheme="majorBidi" w:cstheme="majorBidi"/>
        </w:rPr>
        <w:footnoteRef/>
      </w:r>
      <w:r w:rsidRPr="005A21D5">
        <w:rPr>
          <w:rFonts w:asciiTheme="majorBidi" w:hAnsiTheme="majorBidi" w:cstheme="majorBidi"/>
        </w:rPr>
        <w:t xml:space="preserve"> </w:t>
      </w:r>
      <w:r w:rsidRPr="005A21D5">
        <w:rPr>
          <w:rFonts w:asciiTheme="majorBidi" w:hAnsiTheme="majorBidi" w:cstheme="majorBidi"/>
          <w:lang w:bidi="fa-IR"/>
        </w:rPr>
        <w:t>Quiz of kings</w:t>
      </w:r>
    </w:p>
  </w:footnote>
  <w:footnote w:id="5">
    <w:p w:rsidR="009C7B16" w:rsidRDefault="009C7B16">
      <w:pPr>
        <w:pStyle w:val="FootnoteText"/>
      </w:pPr>
      <w:r>
        <w:rPr>
          <w:rStyle w:val="FootnoteReference"/>
        </w:rPr>
        <w:footnoteRef/>
      </w:r>
      <w:r>
        <w:t xml:space="preserve"> </w:t>
      </w:r>
      <w:r w:rsidRPr="0041428C">
        <w:rPr>
          <w:rFonts w:asciiTheme="majorBidi" w:hAnsiTheme="majorBidi" w:cstheme="majorBidi"/>
        </w:rPr>
        <w:t>http://blog.cafebazaar.ir/1396/07/16/Quarterly-Market-Review-Q2-96</w:t>
      </w:r>
    </w:p>
  </w:footnote>
  <w:footnote w:id="6">
    <w:p w:rsidR="009C7B16" w:rsidRPr="005A21D5" w:rsidRDefault="009C7B16">
      <w:pPr>
        <w:pStyle w:val="FootnoteText"/>
        <w:rPr>
          <w:rFonts w:asciiTheme="majorBidi" w:hAnsiTheme="majorBidi" w:cstheme="majorBidi"/>
          <w:lang w:bidi="fa-IR"/>
        </w:rPr>
      </w:pPr>
      <w:r w:rsidRPr="005A21D5">
        <w:rPr>
          <w:rStyle w:val="FootnoteReference"/>
          <w:rFonts w:asciiTheme="majorBidi" w:hAnsiTheme="majorBidi" w:cstheme="majorBidi"/>
        </w:rPr>
        <w:footnoteRef/>
      </w:r>
      <w:r w:rsidRPr="005A21D5">
        <w:rPr>
          <w:rFonts w:asciiTheme="majorBidi" w:hAnsiTheme="majorBidi" w:cstheme="majorBidi"/>
        </w:rPr>
        <w:t xml:space="preserve"> </w:t>
      </w:r>
      <w:r w:rsidRPr="005A21D5">
        <w:rPr>
          <w:rFonts w:asciiTheme="majorBidi" w:hAnsiTheme="majorBidi" w:cstheme="majorBidi"/>
          <w:lang w:bidi="fa-IR"/>
        </w:rPr>
        <w:t>Gameplay</w:t>
      </w:r>
    </w:p>
  </w:footnote>
  <w:footnote w:id="7">
    <w:p w:rsidR="009C7B16" w:rsidRPr="005A21D5" w:rsidRDefault="009C7B16">
      <w:pPr>
        <w:pStyle w:val="FootnoteText"/>
        <w:rPr>
          <w:rFonts w:asciiTheme="majorBidi" w:hAnsiTheme="majorBidi" w:cstheme="majorBidi"/>
          <w:rtl/>
          <w:lang w:bidi="fa-IR"/>
        </w:rPr>
      </w:pPr>
      <w:r w:rsidRPr="005A21D5">
        <w:rPr>
          <w:rStyle w:val="FootnoteReference"/>
          <w:rFonts w:asciiTheme="majorBidi" w:hAnsiTheme="majorBidi" w:cstheme="majorBidi"/>
        </w:rPr>
        <w:footnoteRef/>
      </w:r>
      <w:r w:rsidRPr="005A21D5">
        <w:rPr>
          <w:rFonts w:asciiTheme="majorBidi" w:hAnsiTheme="majorBidi" w:cstheme="majorBidi"/>
        </w:rPr>
        <w:t xml:space="preserve"> </w:t>
      </w:r>
      <w:r w:rsidRPr="005A21D5">
        <w:rPr>
          <w:rFonts w:asciiTheme="majorBidi" w:hAnsiTheme="majorBidi" w:cstheme="majorBidi"/>
          <w:lang w:bidi="fa-IR"/>
        </w:rPr>
        <w:t>Clash of clans</w:t>
      </w:r>
    </w:p>
  </w:footnote>
  <w:footnote w:id="8">
    <w:p w:rsidR="0070041D" w:rsidRPr="0070041D" w:rsidRDefault="0070041D" w:rsidP="0070041D">
      <w:pPr>
        <w:pStyle w:val="FootnoteText"/>
        <w:rPr>
          <w:rFonts w:cs="B Zar"/>
        </w:rPr>
      </w:pPr>
      <w:r>
        <w:rPr>
          <w:rStyle w:val="FootnoteReference"/>
        </w:rPr>
        <w:footnoteRef/>
      </w:r>
      <w:r>
        <w:t xml:space="preserve"> </w:t>
      </w:r>
      <w:r w:rsidRPr="006B63BC">
        <w:rPr>
          <w:rFonts w:cs="B Zar"/>
        </w:rPr>
        <w:t>Event-based</w:t>
      </w:r>
      <w:r w:rsidRPr="006B63BC">
        <w:rPr>
          <w:rFonts w:cs="B Zar"/>
          <w:lang w:bidi="fa-IR"/>
        </w:rPr>
        <w:t xml:space="preserve"> </w:t>
      </w:r>
    </w:p>
  </w:footnote>
  <w:footnote w:id="9">
    <w:p w:rsidR="0070041D" w:rsidRDefault="0070041D">
      <w:pPr>
        <w:pStyle w:val="FootnoteText"/>
      </w:pPr>
      <w:r>
        <w:rPr>
          <w:rStyle w:val="FootnoteReference"/>
        </w:rPr>
        <w:footnoteRef/>
      </w:r>
      <w:r>
        <w:t xml:space="preserve"> </w:t>
      </w:r>
      <w:r w:rsidRPr="006B63BC">
        <w:rPr>
          <w:rFonts w:cs="B Zar"/>
          <w:lang w:bidi="fa-IR"/>
        </w:rPr>
        <w:t>Synchronize</w:t>
      </w:r>
    </w:p>
  </w:footnote>
  <w:footnote w:id="10">
    <w:p w:rsidR="0070041D" w:rsidRDefault="0070041D">
      <w:pPr>
        <w:pStyle w:val="FootnoteText"/>
      </w:pPr>
      <w:r>
        <w:rPr>
          <w:rStyle w:val="FootnoteReference"/>
        </w:rPr>
        <w:footnoteRef/>
      </w:r>
      <w:r>
        <w:t xml:space="preserve"> </w:t>
      </w:r>
      <w:r w:rsidRPr="006B63BC">
        <w:rPr>
          <w:rFonts w:cs="B Zar"/>
          <w:lang w:bidi="fa-IR"/>
        </w:rPr>
        <w:t>Hypothesis</w:t>
      </w:r>
    </w:p>
  </w:footnote>
  <w:footnote w:id="11">
    <w:p w:rsidR="0070041D" w:rsidRDefault="0070041D">
      <w:pPr>
        <w:pStyle w:val="FootnoteText"/>
      </w:pPr>
      <w:r>
        <w:rPr>
          <w:rStyle w:val="FootnoteReference"/>
        </w:rPr>
        <w:footnoteRef/>
      </w:r>
      <w:r>
        <w:t xml:space="preserve"> </w:t>
      </w:r>
      <w:r w:rsidRPr="006B63BC">
        <w:rPr>
          <w:rFonts w:cs="B Zar"/>
          <w:lang w:bidi="fa-IR"/>
        </w:rPr>
        <w:t>Action</w:t>
      </w:r>
    </w:p>
  </w:footnote>
  <w:footnote w:id="12">
    <w:p w:rsidR="009C7B16" w:rsidRDefault="009C7B16">
      <w:pPr>
        <w:pStyle w:val="FootnoteText"/>
        <w:rPr>
          <w:rtl/>
          <w:lang w:bidi="fa-IR"/>
        </w:rPr>
      </w:pPr>
      <w:r>
        <w:rPr>
          <w:rStyle w:val="FootnoteReference"/>
        </w:rPr>
        <w:footnoteRef/>
      </w:r>
      <w:r>
        <w:t xml:space="preserve"> Notification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B16" w:rsidRDefault="009C7B16" w:rsidP="00B556E0">
    <w:pPr>
      <w:bidi/>
      <w:spacing w:after="0"/>
      <w:jc w:val="center"/>
      <w:rPr>
        <w:rFonts w:cs="B Titr"/>
        <w:b/>
        <w:bCs/>
        <w:sz w:val="32"/>
        <w:szCs w:val="32"/>
        <w:lang w:bidi="fa-IR"/>
      </w:rPr>
    </w:pPr>
    <w:r w:rsidRPr="0090728A">
      <w:rPr>
        <w:rFonts w:cs="B Titr"/>
        <w:noProof/>
        <w:sz w:val="28"/>
        <w:szCs w:val="28"/>
        <w:rtl/>
      </w:rPr>
      <w:drawing>
        <wp:anchor distT="0" distB="0" distL="114300" distR="114300" simplePos="0" relativeHeight="251661312" behindDoc="0" locked="0" layoutInCell="1" allowOverlap="1" wp14:anchorId="1BA126B2" wp14:editId="10563230">
          <wp:simplePos x="0" y="0"/>
          <wp:positionH relativeFrom="column">
            <wp:posOffset>-638175</wp:posOffset>
          </wp:positionH>
          <wp:positionV relativeFrom="paragraph">
            <wp:posOffset>-85725</wp:posOffset>
          </wp:positionV>
          <wp:extent cx="714375" cy="733425"/>
          <wp:effectExtent l="0" t="0" r="9525" b="9525"/>
          <wp:wrapSquare wrapText="bothSides"/>
          <wp:docPr id="3" name="Picture 3" descr="D:\University\مرکز تخصصی بازی‌سازی رایانه‌ای\کنفرانس\دوره اول\امور تبلیغاتی\طراحی آرم\Final\ARM-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niversity\مرکز تخصصی بازی‌سازی رایانه‌ای\کنفرانس\دوره اول\امور تبلیغاتی\طراحی آرم\Final\ARM-BW.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B Mitra" w:hint="cs"/>
        <w:noProof/>
        <w:sz w:val="26"/>
        <w:szCs w:val="26"/>
      </w:rPr>
      <w:drawing>
        <wp:anchor distT="0" distB="0" distL="114300" distR="114300" simplePos="0" relativeHeight="251659264" behindDoc="0" locked="0" layoutInCell="1" allowOverlap="1" wp14:anchorId="55D025C4" wp14:editId="2D45B13D">
          <wp:simplePos x="0" y="0"/>
          <wp:positionH relativeFrom="column">
            <wp:posOffset>5753100</wp:posOffset>
          </wp:positionH>
          <wp:positionV relativeFrom="paragraph">
            <wp:posOffset>-85090</wp:posOffset>
          </wp:positionV>
          <wp:extent cx="799741" cy="794742"/>
          <wp:effectExtent l="0" t="0" r="635"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BEBA8EAE-BF5A-486C-A8C5-ECC9F3942E4B}">
                        <a14:imgProps xmlns:a14="http://schemas.microsoft.com/office/drawing/2010/main">
                          <a14:imgLayer r:embed="rId3">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99741" cy="794742"/>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5DFE">
      <w:rPr>
        <w:rFonts w:cs="B Titr" w:hint="cs"/>
        <w:b/>
        <w:bCs/>
        <w:sz w:val="32"/>
        <w:szCs w:val="32"/>
        <w:rtl/>
        <w:lang w:bidi="fa-IR"/>
      </w:rPr>
      <w:t xml:space="preserve">سومین کنفرانس ملٌی «بازی های رایانه ای: فرصت ها و چالش ها» </w:t>
    </w:r>
  </w:p>
  <w:p w:rsidR="009C7B16" w:rsidRDefault="009C7B16" w:rsidP="00D56F16">
    <w:pPr>
      <w:bidi/>
      <w:spacing w:after="0"/>
      <w:jc w:val="center"/>
      <w:rPr>
        <w:rFonts w:cs="B Titr"/>
        <w:b/>
        <w:bCs/>
        <w:sz w:val="28"/>
        <w:szCs w:val="28"/>
        <w:rtl/>
        <w:lang w:bidi="fa-IR"/>
      </w:rPr>
    </w:pPr>
    <w:r w:rsidRPr="00D55DFE">
      <w:rPr>
        <w:rFonts w:cs="B Titr" w:hint="cs"/>
        <w:b/>
        <w:bCs/>
        <w:sz w:val="28"/>
        <w:szCs w:val="28"/>
        <w:rtl/>
        <w:lang w:bidi="fa-IR"/>
      </w:rPr>
      <w:t xml:space="preserve">بهمن ماه </w:t>
    </w:r>
    <w:del w:id="80" w:author="user" w:date="2018-01-04T00:51:00Z">
      <w:r w:rsidRPr="00D55DFE" w:rsidDel="00D56F16">
        <w:rPr>
          <w:rFonts w:cs="B Titr" w:hint="cs"/>
          <w:b/>
          <w:bCs/>
          <w:sz w:val="28"/>
          <w:szCs w:val="28"/>
          <w:rtl/>
          <w:lang w:bidi="fa-IR"/>
        </w:rPr>
        <w:delText xml:space="preserve">1395 </w:delText>
      </w:r>
    </w:del>
    <w:ins w:id="81" w:author="user" w:date="2018-01-04T00:51:00Z">
      <w:r w:rsidR="00D56F16">
        <w:rPr>
          <w:rFonts w:cs="B Titr" w:hint="cs"/>
          <w:b/>
          <w:bCs/>
          <w:sz w:val="28"/>
          <w:szCs w:val="28"/>
          <w:rtl/>
          <w:lang w:bidi="fa-IR"/>
        </w:rPr>
        <w:t>1396</w:t>
      </w:r>
      <w:r w:rsidR="00D56F16" w:rsidRPr="00D55DFE">
        <w:rPr>
          <w:rFonts w:cs="B Titr" w:hint="cs"/>
          <w:b/>
          <w:bCs/>
          <w:sz w:val="28"/>
          <w:szCs w:val="28"/>
          <w:rtl/>
          <w:lang w:bidi="fa-IR"/>
        </w:rPr>
        <w:t xml:space="preserve"> </w:t>
      </w:r>
    </w:ins>
    <w:r w:rsidRPr="00D55DFE">
      <w:rPr>
        <w:rFonts w:ascii="Times New Roman" w:hAnsi="Times New Roman" w:cs="Times New Roman" w:hint="cs"/>
        <w:b/>
        <w:bCs/>
        <w:sz w:val="28"/>
        <w:szCs w:val="28"/>
        <w:rtl/>
        <w:lang w:bidi="fa-IR"/>
      </w:rPr>
      <w:t>–</w:t>
    </w:r>
    <w:r w:rsidRPr="00D55DFE">
      <w:rPr>
        <w:rFonts w:cs="B Titr" w:hint="cs"/>
        <w:b/>
        <w:bCs/>
        <w:sz w:val="28"/>
        <w:szCs w:val="28"/>
        <w:rtl/>
        <w:lang w:bidi="fa-IR"/>
      </w:rPr>
      <w:t xml:space="preserve"> دانشگاه اصفهان</w:t>
    </w:r>
  </w:p>
  <w:p w:rsidR="009C7B16" w:rsidRPr="00D35D5C" w:rsidRDefault="009C7B16" w:rsidP="00D35D5C">
    <w:pPr>
      <w:bidi/>
      <w:jc w:val="center"/>
      <w:rPr>
        <w:rFonts w:cs="Cambria"/>
        <w:b/>
        <w:bCs/>
        <w:sz w:val="28"/>
        <w:szCs w:val="28"/>
        <w:lang w:bidi="fa-IR"/>
      </w:rPr>
    </w:pPr>
    <w:r>
      <w:rPr>
        <w:rFonts w:cs="Times New Roman" w:hint="cs"/>
        <w:b/>
        <w:bCs/>
        <w:sz w:val="28"/>
        <w:szCs w:val="28"/>
        <w:rtl/>
        <w:lang w:bidi="fa-IR"/>
      </w:rPr>
      <w:t>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A0B46"/>
    <w:multiLevelType w:val="hybridMultilevel"/>
    <w:tmpl w:val="D07CAA3C"/>
    <w:lvl w:ilvl="0" w:tplc="396E948E">
      <w:start w:val="1"/>
      <w:numFmt w:val="decimal"/>
      <w:lvlText w:val="%1."/>
      <w:lvlJc w:val="left"/>
      <w:pPr>
        <w:ind w:left="540" w:hanging="360"/>
      </w:pPr>
      <w:rPr>
        <w:rFonts w:cs="B Z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6BA7938"/>
    <w:multiLevelType w:val="hybridMultilevel"/>
    <w:tmpl w:val="72E085DA"/>
    <w:lvl w:ilvl="0" w:tplc="8944845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2BBB5AFD"/>
    <w:multiLevelType w:val="hybridMultilevel"/>
    <w:tmpl w:val="C9602262"/>
    <w:lvl w:ilvl="0" w:tplc="D48461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1F3843"/>
    <w:multiLevelType w:val="hybridMultilevel"/>
    <w:tmpl w:val="28B05C6A"/>
    <w:lvl w:ilvl="0" w:tplc="B37E77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arshad Agha">
    <w15:presenceInfo w15:providerId="Windows Live" w15:userId="336abd29a61ec3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5DFE"/>
    <w:rsid w:val="000004B4"/>
    <w:rsid w:val="000035EA"/>
    <w:rsid w:val="000046B6"/>
    <w:rsid w:val="000310E5"/>
    <w:rsid w:val="0004170B"/>
    <w:rsid w:val="00042F09"/>
    <w:rsid w:val="0004344C"/>
    <w:rsid w:val="00043FE1"/>
    <w:rsid w:val="00046BC5"/>
    <w:rsid w:val="000532F9"/>
    <w:rsid w:val="000572FE"/>
    <w:rsid w:val="00057774"/>
    <w:rsid w:val="0006166B"/>
    <w:rsid w:val="00061CBC"/>
    <w:rsid w:val="0008107B"/>
    <w:rsid w:val="00087427"/>
    <w:rsid w:val="00087A9D"/>
    <w:rsid w:val="000A3F30"/>
    <w:rsid w:val="000A4D39"/>
    <w:rsid w:val="000A690F"/>
    <w:rsid w:val="000B1731"/>
    <w:rsid w:val="000B2699"/>
    <w:rsid w:val="000B4AE0"/>
    <w:rsid w:val="000D1261"/>
    <w:rsid w:val="000D4C80"/>
    <w:rsid w:val="000D77F5"/>
    <w:rsid w:val="000E56BA"/>
    <w:rsid w:val="000F53AA"/>
    <w:rsid w:val="000F6865"/>
    <w:rsid w:val="000F7866"/>
    <w:rsid w:val="0010036E"/>
    <w:rsid w:val="00104118"/>
    <w:rsid w:val="00104BC9"/>
    <w:rsid w:val="00104E28"/>
    <w:rsid w:val="00112D6A"/>
    <w:rsid w:val="0011407C"/>
    <w:rsid w:val="00116F99"/>
    <w:rsid w:val="00120826"/>
    <w:rsid w:val="00124A1C"/>
    <w:rsid w:val="00133B3F"/>
    <w:rsid w:val="001341B9"/>
    <w:rsid w:val="001377B3"/>
    <w:rsid w:val="00154056"/>
    <w:rsid w:val="00154C07"/>
    <w:rsid w:val="00155918"/>
    <w:rsid w:val="00156631"/>
    <w:rsid w:val="00157181"/>
    <w:rsid w:val="00166C6B"/>
    <w:rsid w:val="001750BC"/>
    <w:rsid w:val="00177B93"/>
    <w:rsid w:val="001843E3"/>
    <w:rsid w:val="0018609E"/>
    <w:rsid w:val="00192B33"/>
    <w:rsid w:val="001936E4"/>
    <w:rsid w:val="0019514A"/>
    <w:rsid w:val="00195E4C"/>
    <w:rsid w:val="001A2C4F"/>
    <w:rsid w:val="001A3733"/>
    <w:rsid w:val="001A4F29"/>
    <w:rsid w:val="001A6537"/>
    <w:rsid w:val="001B113A"/>
    <w:rsid w:val="001B1933"/>
    <w:rsid w:val="001B45DC"/>
    <w:rsid w:val="001B6026"/>
    <w:rsid w:val="001B66FD"/>
    <w:rsid w:val="001C04CA"/>
    <w:rsid w:val="001C3748"/>
    <w:rsid w:val="001C3DE8"/>
    <w:rsid w:val="001C558F"/>
    <w:rsid w:val="001C72A8"/>
    <w:rsid w:val="001D5400"/>
    <w:rsid w:val="001E0EF6"/>
    <w:rsid w:val="001E22B3"/>
    <w:rsid w:val="001E4622"/>
    <w:rsid w:val="001F2479"/>
    <w:rsid w:val="001F45C6"/>
    <w:rsid w:val="001F4CD8"/>
    <w:rsid w:val="00201DDA"/>
    <w:rsid w:val="002068EF"/>
    <w:rsid w:val="00212388"/>
    <w:rsid w:val="002153D2"/>
    <w:rsid w:val="0021544A"/>
    <w:rsid w:val="00215ED5"/>
    <w:rsid w:val="002207DB"/>
    <w:rsid w:val="002230AA"/>
    <w:rsid w:val="00226E37"/>
    <w:rsid w:val="002425B2"/>
    <w:rsid w:val="00242F1B"/>
    <w:rsid w:val="00250DEF"/>
    <w:rsid w:val="0025510C"/>
    <w:rsid w:val="00256122"/>
    <w:rsid w:val="002612F4"/>
    <w:rsid w:val="00265BCD"/>
    <w:rsid w:val="00273645"/>
    <w:rsid w:val="00273BDB"/>
    <w:rsid w:val="00281E1C"/>
    <w:rsid w:val="00291D5F"/>
    <w:rsid w:val="00292FEC"/>
    <w:rsid w:val="002948F5"/>
    <w:rsid w:val="002955CC"/>
    <w:rsid w:val="002A1360"/>
    <w:rsid w:val="002A3B5C"/>
    <w:rsid w:val="002A68FF"/>
    <w:rsid w:val="002C64E1"/>
    <w:rsid w:val="002D1896"/>
    <w:rsid w:val="002D18C0"/>
    <w:rsid w:val="002D722E"/>
    <w:rsid w:val="002E6F9A"/>
    <w:rsid w:val="002F090D"/>
    <w:rsid w:val="002F3943"/>
    <w:rsid w:val="002F5FCD"/>
    <w:rsid w:val="002F614B"/>
    <w:rsid w:val="0030555E"/>
    <w:rsid w:val="00320BD2"/>
    <w:rsid w:val="003210EF"/>
    <w:rsid w:val="003363C9"/>
    <w:rsid w:val="00355BF3"/>
    <w:rsid w:val="00360940"/>
    <w:rsid w:val="003609EB"/>
    <w:rsid w:val="0036660B"/>
    <w:rsid w:val="00374173"/>
    <w:rsid w:val="0038153A"/>
    <w:rsid w:val="00395779"/>
    <w:rsid w:val="00397ED9"/>
    <w:rsid w:val="003A3283"/>
    <w:rsid w:val="003B28CC"/>
    <w:rsid w:val="003B4595"/>
    <w:rsid w:val="003C004F"/>
    <w:rsid w:val="003C0099"/>
    <w:rsid w:val="003C4825"/>
    <w:rsid w:val="003D6D1D"/>
    <w:rsid w:val="003F069E"/>
    <w:rsid w:val="003F1D80"/>
    <w:rsid w:val="003F4C18"/>
    <w:rsid w:val="00407291"/>
    <w:rsid w:val="0040738E"/>
    <w:rsid w:val="00411CC0"/>
    <w:rsid w:val="0041428C"/>
    <w:rsid w:val="00421554"/>
    <w:rsid w:val="00427899"/>
    <w:rsid w:val="00431EAC"/>
    <w:rsid w:val="00433846"/>
    <w:rsid w:val="00441807"/>
    <w:rsid w:val="00451308"/>
    <w:rsid w:val="0045285A"/>
    <w:rsid w:val="00460B8C"/>
    <w:rsid w:val="00465C64"/>
    <w:rsid w:val="00466410"/>
    <w:rsid w:val="00481375"/>
    <w:rsid w:val="004842BD"/>
    <w:rsid w:val="0049257A"/>
    <w:rsid w:val="004A4176"/>
    <w:rsid w:val="004A5272"/>
    <w:rsid w:val="004B07E3"/>
    <w:rsid w:val="004C2465"/>
    <w:rsid w:val="004C4A4D"/>
    <w:rsid w:val="004C5FCF"/>
    <w:rsid w:val="004D05CB"/>
    <w:rsid w:val="004D4870"/>
    <w:rsid w:val="004E7BDB"/>
    <w:rsid w:val="004F4F1C"/>
    <w:rsid w:val="00501BA6"/>
    <w:rsid w:val="005055FF"/>
    <w:rsid w:val="00510836"/>
    <w:rsid w:val="00510F15"/>
    <w:rsid w:val="00523B93"/>
    <w:rsid w:val="00524698"/>
    <w:rsid w:val="00534D6F"/>
    <w:rsid w:val="0053710B"/>
    <w:rsid w:val="00547135"/>
    <w:rsid w:val="00561F4B"/>
    <w:rsid w:val="00566FCD"/>
    <w:rsid w:val="00567FF4"/>
    <w:rsid w:val="00573706"/>
    <w:rsid w:val="00576C1B"/>
    <w:rsid w:val="00580E2F"/>
    <w:rsid w:val="005823A1"/>
    <w:rsid w:val="00582D84"/>
    <w:rsid w:val="00583656"/>
    <w:rsid w:val="005860F4"/>
    <w:rsid w:val="00587052"/>
    <w:rsid w:val="00596885"/>
    <w:rsid w:val="005A21D5"/>
    <w:rsid w:val="005A707B"/>
    <w:rsid w:val="005B4D2E"/>
    <w:rsid w:val="005C1FA3"/>
    <w:rsid w:val="005D1D85"/>
    <w:rsid w:val="005D20E1"/>
    <w:rsid w:val="005E1C96"/>
    <w:rsid w:val="005F1517"/>
    <w:rsid w:val="005F7DCC"/>
    <w:rsid w:val="006115EB"/>
    <w:rsid w:val="006143E9"/>
    <w:rsid w:val="00616B47"/>
    <w:rsid w:val="0062464D"/>
    <w:rsid w:val="006309FA"/>
    <w:rsid w:val="006345A5"/>
    <w:rsid w:val="00636E1E"/>
    <w:rsid w:val="006416DD"/>
    <w:rsid w:val="00646F16"/>
    <w:rsid w:val="00655BDE"/>
    <w:rsid w:val="00673429"/>
    <w:rsid w:val="0067544E"/>
    <w:rsid w:val="006819A0"/>
    <w:rsid w:val="006834BE"/>
    <w:rsid w:val="00683C4A"/>
    <w:rsid w:val="00687D4C"/>
    <w:rsid w:val="006920C1"/>
    <w:rsid w:val="006A7546"/>
    <w:rsid w:val="006A79CC"/>
    <w:rsid w:val="006A7D70"/>
    <w:rsid w:val="006B1B72"/>
    <w:rsid w:val="006B5A9B"/>
    <w:rsid w:val="006B63BC"/>
    <w:rsid w:val="006C2C84"/>
    <w:rsid w:val="006C77B0"/>
    <w:rsid w:val="006C79CA"/>
    <w:rsid w:val="006D1B6E"/>
    <w:rsid w:val="006E2211"/>
    <w:rsid w:val="006E48E5"/>
    <w:rsid w:val="006F07D5"/>
    <w:rsid w:val="006F2501"/>
    <w:rsid w:val="006F5A9F"/>
    <w:rsid w:val="0070041D"/>
    <w:rsid w:val="007046DD"/>
    <w:rsid w:val="00706D46"/>
    <w:rsid w:val="00710976"/>
    <w:rsid w:val="007153E8"/>
    <w:rsid w:val="00721DA2"/>
    <w:rsid w:val="00733F1B"/>
    <w:rsid w:val="007368EA"/>
    <w:rsid w:val="0073711D"/>
    <w:rsid w:val="007414B2"/>
    <w:rsid w:val="00741B81"/>
    <w:rsid w:val="00750193"/>
    <w:rsid w:val="00751BC1"/>
    <w:rsid w:val="0077076F"/>
    <w:rsid w:val="007716C9"/>
    <w:rsid w:val="007766CB"/>
    <w:rsid w:val="00781498"/>
    <w:rsid w:val="00784491"/>
    <w:rsid w:val="007850D5"/>
    <w:rsid w:val="007871D8"/>
    <w:rsid w:val="007A3525"/>
    <w:rsid w:val="007A68D4"/>
    <w:rsid w:val="007B1979"/>
    <w:rsid w:val="007C38C5"/>
    <w:rsid w:val="007C6242"/>
    <w:rsid w:val="007C7740"/>
    <w:rsid w:val="007D3F34"/>
    <w:rsid w:val="007D4D2D"/>
    <w:rsid w:val="007D577F"/>
    <w:rsid w:val="007E006D"/>
    <w:rsid w:val="007E73E4"/>
    <w:rsid w:val="007F0EE3"/>
    <w:rsid w:val="007F17D3"/>
    <w:rsid w:val="00801DB4"/>
    <w:rsid w:val="00810DBF"/>
    <w:rsid w:val="008216A5"/>
    <w:rsid w:val="00822813"/>
    <w:rsid w:val="008232CA"/>
    <w:rsid w:val="008264AA"/>
    <w:rsid w:val="00826BA8"/>
    <w:rsid w:val="00827CD7"/>
    <w:rsid w:val="00831B02"/>
    <w:rsid w:val="008369AA"/>
    <w:rsid w:val="00841B78"/>
    <w:rsid w:val="00842A21"/>
    <w:rsid w:val="008475F2"/>
    <w:rsid w:val="00851D96"/>
    <w:rsid w:val="00855A74"/>
    <w:rsid w:val="008567A4"/>
    <w:rsid w:val="00861289"/>
    <w:rsid w:val="008639B5"/>
    <w:rsid w:val="008655EF"/>
    <w:rsid w:val="00867AB3"/>
    <w:rsid w:val="00871DB7"/>
    <w:rsid w:val="00874BDF"/>
    <w:rsid w:val="008756CB"/>
    <w:rsid w:val="00877C89"/>
    <w:rsid w:val="0088610E"/>
    <w:rsid w:val="00887E82"/>
    <w:rsid w:val="0089144F"/>
    <w:rsid w:val="00892DF1"/>
    <w:rsid w:val="008949BD"/>
    <w:rsid w:val="008A1AA1"/>
    <w:rsid w:val="008B2B98"/>
    <w:rsid w:val="008B744F"/>
    <w:rsid w:val="008D13FB"/>
    <w:rsid w:val="008D3548"/>
    <w:rsid w:val="008D6061"/>
    <w:rsid w:val="008D681E"/>
    <w:rsid w:val="008F2E18"/>
    <w:rsid w:val="008F5143"/>
    <w:rsid w:val="008F5C6D"/>
    <w:rsid w:val="00903893"/>
    <w:rsid w:val="00903FA9"/>
    <w:rsid w:val="00905C3F"/>
    <w:rsid w:val="00907082"/>
    <w:rsid w:val="009157EF"/>
    <w:rsid w:val="0091647F"/>
    <w:rsid w:val="00917D82"/>
    <w:rsid w:val="00926BDE"/>
    <w:rsid w:val="00927992"/>
    <w:rsid w:val="0093067F"/>
    <w:rsid w:val="00930EC9"/>
    <w:rsid w:val="00931127"/>
    <w:rsid w:val="009325B0"/>
    <w:rsid w:val="00940C3C"/>
    <w:rsid w:val="00942415"/>
    <w:rsid w:val="00944C0C"/>
    <w:rsid w:val="009451B2"/>
    <w:rsid w:val="009627F0"/>
    <w:rsid w:val="00964954"/>
    <w:rsid w:val="00977006"/>
    <w:rsid w:val="00977786"/>
    <w:rsid w:val="009820BD"/>
    <w:rsid w:val="00986AA9"/>
    <w:rsid w:val="00987BB3"/>
    <w:rsid w:val="00990646"/>
    <w:rsid w:val="0099224F"/>
    <w:rsid w:val="009963A6"/>
    <w:rsid w:val="009A5CB5"/>
    <w:rsid w:val="009C41F8"/>
    <w:rsid w:val="009C4844"/>
    <w:rsid w:val="009C7B16"/>
    <w:rsid w:val="009D7792"/>
    <w:rsid w:val="009E144C"/>
    <w:rsid w:val="009F25E0"/>
    <w:rsid w:val="00A1567A"/>
    <w:rsid w:val="00A1663F"/>
    <w:rsid w:val="00A23221"/>
    <w:rsid w:val="00A2488A"/>
    <w:rsid w:val="00A3715F"/>
    <w:rsid w:val="00A42C46"/>
    <w:rsid w:val="00A4348D"/>
    <w:rsid w:val="00A46C2A"/>
    <w:rsid w:val="00A55A17"/>
    <w:rsid w:val="00A634DB"/>
    <w:rsid w:val="00A64C53"/>
    <w:rsid w:val="00A73032"/>
    <w:rsid w:val="00A7763C"/>
    <w:rsid w:val="00A86B08"/>
    <w:rsid w:val="00AB0104"/>
    <w:rsid w:val="00AB7CDD"/>
    <w:rsid w:val="00AC0D5C"/>
    <w:rsid w:val="00AE22D7"/>
    <w:rsid w:val="00AE471E"/>
    <w:rsid w:val="00AE6A7A"/>
    <w:rsid w:val="00AF064C"/>
    <w:rsid w:val="00AF0865"/>
    <w:rsid w:val="00AF724E"/>
    <w:rsid w:val="00B06866"/>
    <w:rsid w:val="00B11E79"/>
    <w:rsid w:val="00B21885"/>
    <w:rsid w:val="00B234AE"/>
    <w:rsid w:val="00B24FCF"/>
    <w:rsid w:val="00B30D61"/>
    <w:rsid w:val="00B314C7"/>
    <w:rsid w:val="00B34B66"/>
    <w:rsid w:val="00B4020B"/>
    <w:rsid w:val="00B41401"/>
    <w:rsid w:val="00B41F68"/>
    <w:rsid w:val="00B544EB"/>
    <w:rsid w:val="00B556E0"/>
    <w:rsid w:val="00B57256"/>
    <w:rsid w:val="00B6168B"/>
    <w:rsid w:val="00B72BF9"/>
    <w:rsid w:val="00B8088C"/>
    <w:rsid w:val="00B9344B"/>
    <w:rsid w:val="00BB36F3"/>
    <w:rsid w:val="00BB3B93"/>
    <w:rsid w:val="00BB6A29"/>
    <w:rsid w:val="00BD27BA"/>
    <w:rsid w:val="00BD5274"/>
    <w:rsid w:val="00BE1554"/>
    <w:rsid w:val="00BF4FD9"/>
    <w:rsid w:val="00C00045"/>
    <w:rsid w:val="00C01FD8"/>
    <w:rsid w:val="00C079B6"/>
    <w:rsid w:val="00C127EF"/>
    <w:rsid w:val="00C20EE1"/>
    <w:rsid w:val="00C21977"/>
    <w:rsid w:val="00C32D71"/>
    <w:rsid w:val="00C42716"/>
    <w:rsid w:val="00C44B15"/>
    <w:rsid w:val="00C47D2D"/>
    <w:rsid w:val="00C53FBA"/>
    <w:rsid w:val="00C555A5"/>
    <w:rsid w:val="00C5601F"/>
    <w:rsid w:val="00C63FB1"/>
    <w:rsid w:val="00C64A84"/>
    <w:rsid w:val="00C71BF8"/>
    <w:rsid w:val="00C756EF"/>
    <w:rsid w:val="00C77C3D"/>
    <w:rsid w:val="00C80262"/>
    <w:rsid w:val="00C87964"/>
    <w:rsid w:val="00C9723A"/>
    <w:rsid w:val="00C97558"/>
    <w:rsid w:val="00CA028D"/>
    <w:rsid w:val="00CA1C75"/>
    <w:rsid w:val="00CA5C94"/>
    <w:rsid w:val="00CB7575"/>
    <w:rsid w:val="00CB7FA2"/>
    <w:rsid w:val="00CC488B"/>
    <w:rsid w:val="00CC48C4"/>
    <w:rsid w:val="00CD7306"/>
    <w:rsid w:val="00CE0BEB"/>
    <w:rsid w:val="00CE130D"/>
    <w:rsid w:val="00CE3034"/>
    <w:rsid w:val="00CE3DC1"/>
    <w:rsid w:val="00CE77B5"/>
    <w:rsid w:val="00CF7AFD"/>
    <w:rsid w:val="00D0008A"/>
    <w:rsid w:val="00D0219C"/>
    <w:rsid w:val="00D02655"/>
    <w:rsid w:val="00D13214"/>
    <w:rsid w:val="00D16C66"/>
    <w:rsid w:val="00D17223"/>
    <w:rsid w:val="00D22B12"/>
    <w:rsid w:val="00D23A7F"/>
    <w:rsid w:val="00D3014C"/>
    <w:rsid w:val="00D302BC"/>
    <w:rsid w:val="00D30882"/>
    <w:rsid w:val="00D342CD"/>
    <w:rsid w:val="00D35D5C"/>
    <w:rsid w:val="00D45898"/>
    <w:rsid w:val="00D50220"/>
    <w:rsid w:val="00D55017"/>
    <w:rsid w:val="00D55DFE"/>
    <w:rsid w:val="00D56A74"/>
    <w:rsid w:val="00D56F16"/>
    <w:rsid w:val="00D703AE"/>
    <w:rsid w:val="00D73720"/>
    <w:rsid w:val="00D92FDF"/>
    <w:rsid w:val="00D96E1A"/>
    <w:rsid w:val="00DA12FE"/>
    <w:rsid w:val="00DA2979"/>
    <w:rsid w:val="00DA532B"/>
    <w:rsid w:val="00DA7C19"/>
    <w:rsid w:val="00DA7DDE"/>
    <w:rsid w:val="00DC2010"/>
    <w:rsid w:val="00DC73D1"/>
    <w:rsid w:val="00DD6040"/>
    <w:rsid w:val="00DE588D"/>
    <w:rsid w:val="00DF18F2"/>
    <w:rsid w:val="00E06F59"/>
    <w:rsid w:val="00E10DE0"/>
    <w:rsid w:val="00E138DB"/>
    <w:rsid w:val="00E2710C"/>
    <w:rsid w:val="00E36025"/>
    <w:rsid w:val="00E638DF"/>
    <w:rsid w:val="00E64352"/>
    <w:rsid w:val="00E6589D"/>
    <w:rsid w:val="00E70059"/>
    <w:rsid w:val="00E722A7"/>
    <w:rsid w:val="00E72491"/>
    <w:rsid w:val="00E7311D"/>
    <w:rsid w:val="00E73493"/>
    <w:rsid w:val="00E736B8"/>
    <w:rsid w:val="00E85672"/>
    <w:rsid w:val="00E942F9"/>
    <w:rsid w:val="00EA1DEA"/>
    <w:rsid w:val="00EA34AC"/>
    <w:rsid w:val="00EA47EC"/>
    <w:rsid w:val="00EA6276"/>
    <w:rsid w:val="00EB2CB4"/>
    <w:rsid w:val="00EC025B"/>
    <w:rsid w:val="00EE4E42"/>
    <w:rsid w:val="00EE65B5"/>
    <w:rsid w:val="00F06421"/>
    <w:rsid w:val="00F2021F"/>
    <w:rsid w:val="00F224F3"/>
    <w:rsid w:val="00F22F7B"/>
    <w:rsid w:val="00F237EC"/>
    <w:rsid w:val="00F31B12"/>
    <w:rsid w:val="00F331C2"/>
    <w:rsid w:val="00F34516"/>
    <w:rsid w:val="00F40DF7"/>
    <w:rsid w:val="00F42BF9"/>
    <w:rsid w:val="00F470D8"/>
    <w:rsid w:val="00F5111F"/>
    <w:rsid w:val="00F639F2"/>
    <w:rsid w:val="00F649C9"/>
    <w:rsid w:val="00F663EC"/>
    <w:rsid w:val="00F90450"/>
    <w:rsid w:val="00F90918"/>
    <w:rsid w:val="00F9296A"/>
    <w:rsid w:val="00F92A58"/>
    <w:rsid w:val="00F93BCD"/>
    <w:rsid w:val="00FB18B3"/>
    <w:rsid w:val="00FB5984"/>
    <w:rsid w:val="00FD20E3"/>
    <w:rsid w:val="00FD5EBB"/>
    <w:rsid w:val="00FE5FFA"/>
    <w:rsid w:val="00FE67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4EE01"/>
  <w15:docId w15:val="{4FECAFCB-024F-4CE3-BA98-902141796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059"/>
    <w:pPr>
      <w:ind w:left="720"/>
      <w:contextualSpacing/>
    </w:pPr>
  </w:style>
  <w:style w:type="character" w:styleId="Hyperlink">
    <w:name w:val="Hyperlink"/>
    <w:basedOn w:val="DefaultParagraphFont"/>
    <w:uiPriority w:val="99"/>
    <w:unhideWhenUsed/>
    <w:rsid w:val="00104E28"/>
    <w:rPr>
      <w:color w:val="0000FF"/>
      <w:u w:val="single"/>
    </w:rPr>
  </w:style>
  <w:style w:type="character" w:customStyle="1" w:styleId="UnresolvedMention1">
    <w:name w:val="Unresolved Mention1"/>
    <w:basedOn w:val="DefaultParagraphFont"/>
    <w:uiPriority w:val="99"/>
    <w:semiHidden/>
    <w:unhideWhenUsed/>
    <w:rsid w:val="00104E28"/>
    <w:rPr>
      <w:color w:val="808080"/>
      <w:shd w:val="clear" w:color="auto" w:fill="E6E6E6"/>
    </w:rPr>
  </w:style>
  <w:style w:type="table" w:styleId="TableGrid">
    <w:name w:val="Table Grid"/>
    <w:basedOn w:val="TableNormal"/>
    <w:uiPriority w:val="39"/>
    <w:rsid w:val="00B34B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64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6421"/>
  </w:style>
  <w:style w:type="paragraph" w:styleId="Footer">
    <w:name w:val="footer"/>
    <w:basedOn w:val="Normal"/>
    <w:link w:val="FooterChar"/>
    <w:uiPriority w:val="99"/>
    <w:unhideWhenUsed/>
    <w:rsid w:val="00F064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6421"/>
  </w:style>
  <w:style w:type="character" w:customStyle="1" w:styleId="color-red">
    <w:name w:val="color-red"/>
    <w:basedOn w:val="DefaultParagraphFont"/>
    <w:rsid w:val="002D722E"/>
  </w:style>
  <w:style w:type="paragraph" w:styleId="FootnoteText">
    <w:name w:val="footnote text"/>
    <w:basedOn w:val="Normal"/>
    <w:link w:val="FootnoteTextChar"/>
    <w:uiPriority w:val="99"/>
    <w:unhideWhenUsed/>
    <w:rsid w:val="00431EAC"/>
    <w:pPr>
      <w:spacing w:after="0" w:line="240" w:lineRule="auto"/>
    </w:pPr>
    <w:rPr>
      <w:sz w:val="20"/>
      <w:szCs w:val="20"/>
    </w:rPr>
  </w:style>
  <w:style w:type="character" w:customStyle="1" w:styleId="FootnoteTextChar">
    <w:name w:val="Footnote Text Char"/>
    <w:basedOn w:val="DefaultParagraphFont"/>
    <w:link w:val="FootnoteText"/>
    <w:uiPriority w:val="99"/>
    <w:rsid w:val="00431EAC"/>
    <w:rPr>
      <w:sz w:val="20"/>
      <w:szCs w:val="20"/>
    </w:rPr>
  </w:style>
  <w:style w:type="character" w:styleId="FootnoteReference">
    <w:name w:val="footnote reference"/>
    <w:basedOn w:val="DefaultParagraphFont"/>
    <w:uiPriority w:val="99"/>
    <w:semiHidden/>
    <w:unhideWhenUsed/>
    <w:rsid w:val="00431EAC"/>
    <w:rPr>
      <w:vertAlign w:val="superscript"/>
    </w:rPr>
  </w:style>
  <w:style w:type="paragraph" w:styleId="EndnoteText">
    <w:name w:val="endnote text"/>
    <w:basedOn w:val="Normal"/>
    <w:link w:val="EndnoteTextChar"/>
    <w:uiPriority w:val="99"/>
    <w:semiHidden/>
    <w:unhideWhenUsed/>
    <w:rsid w:val="0090389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03893"/>
    <w:rPr>
      <w:sz w:val="20"/>
      <w:szCs w:val="20"/>
    </w:rPr>
  </w:style>
  <w:style w:type="character" w:styleId="EndnoteReference">
    <w:name w:val="endnote reference"/>
    <w:basedOn w:val="DefaultParagraphFont"/>
    <w:uiPriority w:val="99"/>
    <w:semiHidden/>
    <w:unhideWhenUsed/>
    <w:rsid w:val="00903893"/>
    <w:rPr>
      <w:vertAlign w:val="superscript"/>
    </w:rPr>
  </w:style>
  <w:style w:type="character" w:styleId="CommentReference">
    <w:name w:val="annotation reference"/>
    <w:basedOn w:val="DefaultParagraphFont"/>
    <w:uiPriority w:val="99"/>
    <w:semiHidden/>
    <w:unhideWhenUsed/>
    <w:rsid w:val="00042F09"/>
    <w:rPr>
      <w:sz w:val="16"/>
      <w:szCs w:val="16"/>
    </w:rPr>
  </w:style>
  <w:style w:type="paragraph" w:styleId="CommentText">
    <w:name w:val="annotation text"/>
    <w:basedOn w:val="Normal"/>
    <w:link w:val="CommentTextChar"/>
    <w:uiPriority w:val="99"/>
    <w:semiHidden/>
    <w:unhideWhenUsed/>
    <w:rsid w:val="00042F09"/>
    <w:pPr>
      <w:spacing w:line="240" w:lineRule="auto"/>
    </w:pPr>
    <w:rPr>
      <w:sz w:val="20"/>
      <w:szCs w:val="20"/>
    </w:rPr>
  </w:style>
  <w:style w:type="character" w:customStyle="1" w:styleId="CommentTextChar">
    <w:name w:val="Comment Text Char"/>
    <w:basedOn w:val="DefaultParagraphFont"/>
    <w:link w:val="CommentText"/>
    <w:uiPriority w:val="99"/>
    <w:semiHidden/>
    <w:rsid w:val="00042F09"/>
    <w:rPr>
      <w:sz w:val="20"/>
      <w:szCs w:val="20"/>
    </w:rPr>
  </w:style>
  <w:style w:type="paragraph" w:styleId="CommentSubject">
    <w:name w:val="annotation subject"/>
    <w:basedOn w:val="CommentText"/>
    <w:next w:val="CommentText"/>
    <w:link w:val="CommentSubjectChar"/>
    <w:uiPriority w:val="99"/>
    <w:semiHidden/>
    <w:unhideWhenUsed/>
    <w:rsid w:val="00042F09"/>
    <w:rPr>
      <w:b/>
      <w:bCs/>
    </w:rPr>
  </w:style>
  <w:style w:type="character" w:customStyle="1" w:styleId="CommentSubjectChar">
    <w:name w:val="Comment Subject Char"/>
    <w:basedOn w:val="CommentTextChar"/>
    <w:link w:val="CommentSubject"/>
    <w:uiPriority w:val="99"/>
    <w:semiHidden/>
    <w:rsid w:val="00042F09"/>
    <w:rPr>
      <w:b/>
      <w:bCs/>
      <w:sz w:val="20"/>
      <w:szCs w:val="20"/>
    </w:rPr>
  </w:style>
  <w:style w:type="paragraph" w:styleId="BalloonText">
    <w:name w:val="Balloon Text"/>
    <w:basedOn w:val="Normal"/>
    <w:link w:val="BalloonTextChar"/>
    <w:uiPriority w:val="99"/>
    <w:semiHidden/>
    <w:unhideWhenUsed/>
    <w:rsid w:val="00042F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2F09"/>
    <w:rPr>
      <w:rFonts w:ascii="Segoe UI" w:hAnsi="Segoe UI" w:cs="Segoe UI"/>
      <w:sz w:val="18"/>
      <w:szCs w:val="18"/>
    </w:rPr>
  </w:style>
  <w:style w:type="paragraph" w:styleId="BlockText">
    <w:name w:val="Block Text"/>
    <w:basedOn w:val="Normal"/>
    <w:rsid w:val="00133B3F"/>
    <w:pPr>
      <w:spacing w:after="0" w:line="240" w:lineRule="auto"/>
      <w:ind w:left="567" w:right="567"/>
      <w:jc w:val="both"/>
    </w:pPr>
    <w:rPr>
      <w:rFonts w:ascii="Times New Roman" w:eastAsia="Times New Roman" w:hAnsi="Times New Roman"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63781">
      <w:bodyDiv w:val="1"/>
      <w:marLeft w:val="0"/>
      <w:marRight w:val="0"/>
      <w:marTop w:val="0"/>
      <w:marBottom w:val="0"/>
      <w:divBdr>
        <w:top w:val="none" w:sz="0" w:space="0" w:color="auto"/>
        <w:left w:val="none" w:sz="0" w:space="0" w:color="auto"/>
        <w:bottom w:val="none" w:sz="0" w:space="0" w:color="auto"/>
        <w:right w:val="none" w:sz="0" w:space="0" w:color="auto"/>
      </w:divBdr>
      <w:divsChild>
        <w:div w:id="1927808457">
          <w:marLeft w:val="0"/>
          <w:marRight w:val="0"/>
          <w:marTop w:val="0"/>
          <w:marBottom w:val="0"/>
          <w:divBdr>
            <w:top w:val="none" w:sz="0" w:space="0" w:color="auto"/>
            <w:left w:val="none" w:sz="0" w:space="0" w:color="auto"/>
            <w:bottom w:val="none" w:sz="0" w:space="0" w:color="auto"/>
            <w:right w:val="none" w:sz="0" w:space="0" w:color="auto"/>
          </w:divBdr>
        </w:div>
      </w:divsChild>
    </w:div>
    <w:div w:id="357857518">
      <w:bodyDiv w:val="1"/>
      <w:marLeft w:val="0"/>
      <w:marRight w:val="0"/>
      <w:marTop w:val="0"/>
      <w:marBottom w:val="0"/>
      <w:divBdr>
        <w:top w:val="none" w:sz="0" w:space="0" w:color="auto"/>
        <w:left w:val="none" w:sz="0" w:space="0" w:color="auto"/>
        <w:bottom w:val="none" w:sz="0" w:space="0" w:color="auto"/>
        <w:right w:val="none" w:sz="0" w:space="0" w:color="auto"/>
      </w:divBdr>
      <w:divsChild>
        <w:div w:id="2006200100">
          <w:marLeft w:val="0"/>
          <w:marRight w:val="0"/>
          <w:marTop w:val="0"/>
          <w:marBottom w:val="0"/>
          <w:divBdr>
            <w:top w:val="none" w:sz="0" w:space="0" w:color="auto"/>
            <w:left w:val="none" w:sz="0" w:space="0" w:color="auto"/>
            <w:bottom w:val="none" w:sz="0" w:space="0" w:color="auto"/>
            <w:right w:val="none" w:sz="0" w:space="0" w:color="auto"/>
          </w:divBdr>
        </w:div>
      </w:divsChild>
    </w:div>
    <w:div w:id="618417794">
      <w:bodyDiv w:val="1"/>
      <w:marLeft w:val="0"/>
      <w:marRight w:val="0"/>
      <w:marTop w:val="0"/>
      <w:marBottom w:val="0"/>
      <w:divBdr>
        <w:top w:val="none" w:sz="0" w:space="0" w:color="auto"/>
        <w:left w:val="none" w:sz="0" w:space="0" w:color="auto"/>
        <w:bottom w:val="none" w:sz="0" w:space="0" w:color="auto"/>
        <w:right w:val="none" w:sz="0" w:space="0" w:color="auto"/>
      </w:divBdr>
      <w:divsChild>
        <w:div w:id="344287247">
          <w:marLeft w:val="0"/>
          <w:marRight w:val="0"/>
          <w:marTop w:val="0"/>
          <w:marBottom w:val="0"/>
          <w:divBdr>
            <w:top w:val="none" w:sz="0" w:space="0" w:color="auto"/>
            <w:left w:val="none" w:sz="0" w:space="0" w:color="auto"/>
            <w:bottom w:val="none" w:sz="0" w:space="0" w:color="auto"/>
            <w:right w:val="none" w:sz="0" w:space="0" w:color="auto"/>
          </w:divBdr>
        </w:div>
      </w:divsChild>
    </w:div>
    <w:div w:id="743992687">
      <w:bodyDiv w:val="1"/>
      <w:marLeft w:val="0"/>
      <w:marRight w:val="0"/>
      <w:marTop w:val="0"/>
      <w:marBottom w:val="0"/>
      <w:divBdr>
        <w:top w:val="none" w:sz="0" w:space="0" w:color="auto"/>
        <w:left w:val="none" w:sz="0" w:space="0" w:color="auto"/>
        <w:bottom w:val="none" w:sz="0" w:space="0" w:color="auto"/>
        <w:right w:val="none" w:sz="0" w:space="0" w:color="auto"/>
      </w:divBdr>
      <w:divsChild>
        <w:div w:id="867644541">
          <w:marLeft w:val="0"/>
          <w:marRight w:val="0"/>
          <w:marTop w:val="0"/>
          <w:marBottom w:val="0"/>
          <w:divBdr>
            <w:top w:val="none" w:sz="0" w:space="0" w:color="auto"/>
            <w:left w:val="none" w:sz="0" w:space="0" w:color="auto"/>
            <w:bottom w:val="none" w:sz="0" w:space="0" w:color="auto"/>
            <w:right w:val="none" w:sz="0" w:space="0" w:color="auto"/>
          </w:divBdr>
        </w:div>
      </w:divsChild>
    </w:div>
    <w:div w:id="1382244218">
      <w:bodyDiv w:val="1"/>
      <w:marLeft w:val="0"/>
      <w:marRight w:val="0"/>
      <w:marTop w:val="0"/>
      <w:marBottom w:val="0"/>
      <w:divBdr>
        <w:top w:val="none" w:sz="0" w:space="0" w:color="auto"/>
        <w:left w:val="none" w:sz="0" w:space="0" w:color="auto"/>
        <w:bottom w:val="none" w:sz="0" w:space="0" w:color="auto"/>
        <w:right w:val="none" w:sz="0" w:space="0" w:color="auto"/>
      </w:divBdr>
      <w:divsChild>
        <w:div w:id="1903566222">
          <w:marLeft w:val="0"/>
          <w:marRight w:val="0"/>
          <w:marTop w:val="0"/>
          <w:marBottom w:val="0"/>
          <w:divBdr>
            <w:top w:val="none" w:sz="0" w:space="0" w:color="auto"/>
            <w:left w:val="none" w:sz="0" w:space="0" w:color="auto"/>
            <w:bottom w:val="none" w:sz="0" w:space="0" w:color="auto"/>
            <w:right w:val="none" w:sz="0" w:space="0" w:color="auto"/>
          </w:divBdr>
        </w:div>
      </w:divsChild>
    </w:div>
    <w:div w:id="1710300808">
      <w:bodyDiv w:val="1"/>
      <w:marLeft w:val="0"/>
      <w:marRight w:val="0"/>
      <w:marTop w:val="0"/>
      <w:marBottom w:val="0"/>
      <w:divBdr>
        <w:top w:val="none" w:sz="0" w:space="0" w:color="auto"/>
        <w:left w:val="none" w:sz="0" w:space="0" w:color="auto"/>
        <w:bottom w:val="none" w:sz="0" w:space="0" w:color="auto"/>
        <w:right w:val="none" w:sz="0" w:space="0" w:color="auto"/>
      </w:divBdr>
    </w:div>
    <w:div w:id="2006324854">
      <w:bodyDiv w:val="1"/>
      <w:marLeft w:val="0"/>
      <w:marRight w:val="0"/>
      <w:marTop w:val="0"/>
      <w:marBottom w:val="0"/>
      <w:divBdr>
        <w:top w:val="none" w:sz="0" w:space="0" w:color="auto"/>
        <w:left w:val="none" w:sz="0" w:space="0" w:color="auto"/>
        <w:bottom w:val="none" w:sz="0" w:space="0" w:color="auto"/>
        <w:right w:val="none" w:sz="0" w:space="0" w:color="auto"/>
      </w:divBdr>
      <w:divsChild>
        <w:div w:id="15800242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7.png"/><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7D19C-8B83-48A9-9C84-DCE1106D8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2732</Words>
  <Characters>15574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Farshad Agha</dc:creator>
  <cp:lastModifiedBy>Farshad Agha</cp:lastModifiedBy>
  <cp:revision>4</cp:revision>
  <cp:lastPrinted>2018-01-04T09:38:00Z</cp:lastPrinted>
  <dcterms:created xsi:type="dcterms:W3CDTF">2018-01-04T09:32:00Z</dcterms:created>
  <dcterms:modified xsi:type="dcterms:W3CDTF">2018-01-04T09:41:00Z</dcterms:modified>
</cp:coreProperties>
</file>